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7405" w14:textId="5CE7FA29" w:rsidR="0065015B" w:rsidRPr="00A35E22" w:rsidRDefault="008334FC" w:rsidP="0065015B">
      <w:pPr>
        <w:jc w:val="both"/>
        <w:rPr>
          <w:rFonts w:asciiTheme="minorHAnsi" w:eastAsia="Calibri" w:hAnsiTheme="minorHAnsi" w:cstheme="minorHAnsi"/>
          <w:lang w:eastAsia="en-US"/>
          <w:rPrChange w:id="0" w:author="Marcin Kendziera" w:date="2021-10-27T08:58:00Z">
            <w:rPr>
              <w:rFonts w:eastAsia="Calibri"/>
              <w:lang w:eastAsia="en-US"/>
            </w:rPr>
          </w:rPrChange>
        </w:rPr>
      </w:pPr>
      <w:r w:rsidRPr="00A35E22">
        <w:rPr>
          <w:rFonts w:asciiTheme="minorHAnsi" w:eastAsia="Calibri" w:hAnsiTheme="minorHAnsi" w:cstheme="minorHAnsi"/>
          <w:lang w:eastAsia="en-US"/>
          <w:rPrChange w:id="1" w:author="Marcin Kendziera" w:date="2021-10-27T08:58:00Z">
            <w:rPr>
              <w:rFonts w:eastAsia="Calibri"/>
              <w:lang w:eastAsia="en-US"/>
            </w:rPr>
          </w:rPrChange>
        </w:rPr>
        <w:t xml:space="preserve">                                                                                       </w:t>
      </w:r>
      <w:r w:rsidR="001D3EC3" w:rsidRPr="00A35E22">
        <w:rPr>
          <w:rFonts w:asciiTheme="minorHAnsi" w:eastAsia="Calibri" w:hAnsiTheme="minorHAnsi" w:cstheme="minorHAnsi"/>
          <w:lang w:eastAsia="en-US"/>
          <w:rPrChange w:id="2" w:author="Marcin Kendziera" w:date="2021-10-27T08:58:00Z">
            <w:rPr>
              <w:rFonts w:eastAsia="Calibri"/>
              <w:lang w:eastAsia="en-US"/>
            </w:rPr>
          </w:rPrChange>
        </w:rPr>
        <w:t xml:space="preserve"> </w:t>
      </w:r>
      <w:ins w:id="3" w:author="Marcin Kendziera" w:date="2021-10-27T08:58:00Z">
        <w:r w:rsidR="00A35E22">
          <w:rPr>
            <w:rFonts w:asciiTheme="minorHAnsi" w:eastAsia="Calibri" w:hAnsiTheme="minorHAnsi" w:cstheme="minorHAnsi"/>
            <w:lang w:eastAsia="en-US"/>
          </w:rPr>
          <w:tab/>
          <w:t xml:space="preserve">         </w:t>
        </w:r>
      </w:ins>
      <w:r w:rsidR="008D3DA5" w:rsidRPr="00A35E22">
        <w:rPr>
          <w:rFonts w:asciiTheme="minorHAnsi" w:eastAsia="Calibri" w:hAnsiTheme="minorHAnsi" w:cstheme="minorHAnsi"/>
          <w:lang w:eastAsia="en-US"/>
          <w:rPrChange w:id="4" w:author="Marcin Kendziera" w:date="2021-10-27T08:58:00Z">
            <w:rPr>
              <w:rFonts w:eastAsia="Calibri"/>
              <w:lang w:eastAsia="en-US"/>
            </w:rPr>
          </w:rPrChange>
        </w:rPr>
        <w:t>Jarczów</w:t>
      </w:r>
      <w:r w:rsidR="001D3EC3" w:rsidRPr="00A35E22">
        <w:rPr>
          <w:rFonts w:asciiTheme="minorHAnsi" w:eastAsia="Calibri" w:hAnsiTheme="minorHAnsi" w:cstheme="minorHAnsi"/>
          <w:lang w:eastAsia="en-US"/>
          <w:rPrChange w:id="5" w:author="Marcin Kendziera" w:date="2021-10-27T08:58:00Z">
            <w:rPr>
              <w:rFonts w:eastAsia="Calibri"/>
              <w:lang w:eastAsia="en-US"/>
            </w:rPr>
          </w:rPrChange>
        </w:rPr>
        <w:t xml:space="preserve">, dnia </w:t>
      </w:r>
      <w:del w:id="6" w:author="Marcin Kendziera" w:date="2021-10-27T08:58:00Z">
        <w:r w:rsidR="008D3DA5" w:rsidRPr="00A35E22" w:rsidDel="00A35E22">
          <w:rPr>
            <w:rFonts w:asciiTheme="minorHAnsi" w:eastAsia="Calibri" w:hAnsiTheme="minorHAnsi" w:cstheme="minorHAnsi"/>
            <w:lang w:eastAsia="en-US"/>
            <w:rPrChange w:id="7" w:author="Marcin Kendziera" w:date="2021-10-27T08:58:00Z">
              <w:rPr>
                <w:rFonts w:eastAsia="Calibri"/>
                <w:lang w:eastAsia="en-US"/>
              </w:rPr>
            </w:rPrChange>
          </w:rPr>
          <w:delText xml:space="preserve">… </w:delText>
        </w:r>
      </w:del>
      <w:ins w:id="8" w:author="Marcin Kendziera" w:date="2021-10-27T08:58:00Z">
        <w:r w:rsidR="00A35E22">
          <w:rPr>
            <w:rFonts w:asciiTheme="minorHAnsi" w:eastAsia="Calibri" w:hAnsiTheme="minorHAnsi" w:cstheme="minorHAnsi"/>
            <w:lang w:eastAsia="en-US"/>
          </w:rPr>
          <w:t>27</w:t>
        </w:r>
        <w:r w:rsidR="00A35E22" w:rsidRPr="00A35E22">
          <w:rPr>
            <w:rFonts w:asciiTheme="minorHAnsi" w:eastAsia="Calibri" w:hAnsiTheme="minorHAnsi" w:cstheme="minorHAnsi"/>
            <w:lang w:eastAsia="en-US"/>
            <w:rPrChange w:id="9" w:author="Marcin Kendziera" w:date="2021-10-27T08:58:00Z">
              <w:rPr>
                <w:rFonts w:eastAsia="Calibri"/>
                <w:lang w:eastAsia="en-US"/>
              </w:rPr>
            </w:rPrChange>
          </w:rPr>
          <w:t xml:space="preserve"> </w:t>
        </w:r>
      </w:ins>
      <w:r w:rsidR="008D3DA5" w:rsidRPr="00A35E22">
        <w:rPr>
          <w:rFonts w:asciiTheme="minorHAnsi" w:eastAsia="Calibri" w:hAnsiTheme="minorHAnsi" w:cstheme="minorHAnsi"/>
          <w:lang w:eastAsia="en-US"/>
          <w:rPrChange w:id="10" w:author="Marcin Kendziera" w:date="2021-10-27T08:58:00Z">
            <w:rPr>
              <w:rFonts w:eastAsia="Calibri"/>
              <w:lang w:eastAsia="en-US"/>
            </w:rPr>
          </w:rPrChange>
        </w:rPr>
        <w:t xml:space="preserve">października </w:t>
      </w:r>
      <w:r w:rsidR="00F73038" w:rsidRPr="00A35E22">
        <w:rPr>
          <w:rFonts w:asciiTheme="minorHAnsi" w:eastAsia="Calibri" w:hAnsiTheme="minorHAnsi" w:cstheme="minorHAnsi"/>
          <w:lang w:eastAsia="en-US"/>
          <w:rPrChange w:id="11" w:author="Marcin Kendziera" w:date="2021-10-27T08:58:00Z">
            <w:rPr>
              <w:rFonts w:eastAsia="Calibri"/>
              <w:lang w:eastAsia="en-US"/>
            </w:rPr>
          </w:rPrChange>
        </w:rPr>
        <w:t>2021</w:t>
      </w:r>
      <w:r w:rsidRPr="00A35E22">
        <w:rPr>
          <w:rFonts w:asciiTheme="minorHAnsi" w:eastAsia="Calibri" w:hAnsiTheme="minorHAnsi" w:cstheme="minorHAnsi"/>
          <w:lang w:eastAsia="en-US"/>
          <w:rPrChange w:id="12" w:author="Marcin Kendziera" w:date="2021-10-27T08:58:00Z">
            <w:rPr>
              <w:rFonts w:eastAsia="Calibri"/>
              <w:lang w:eastAsia="en-US"/>
            </w:rPr>
          </w:rPrChange>
        </w:rPr>
        <w:t xml:space="preserve"> r.</w:t>
      </w:r>
    </w:p>
    <w:p w14:paraId="37214514" w14:textId="15A882CF" w:rsidR="0065015B" w:rsidRPr="00A35E22" w:rsidRDefault="008D3DA5" w:rsidP="00461D5E">
      <w:pPr>
        <w:pStyle w:val="Nagwek1"/>
        <w:numPr>
          <w:ilvl w:val="0"/>
          <w:numId w:val="0"/>
        </w:numPr>
        <w:jc w:val="left"/>
        <w:rPr>
          <w:rFonts w:asciiTheme="minorHAnsi" w:eastAsia="Calibri" w:hAnsiTheme="minorHAnsi" w:cstheme="minorHAnsi"/>
          <w:b w:val="0"/>
          <w:bCs w:val="0"/>
          <w:lang w:eastAsia="en-US"/>
          <w:rPrChange w:id="13" w:author="Marcin Kendziera" w:date="2021-10-27T08:58:00Z">
            <w:rPr>
              <w:rFonts w:ascii="Times New Roman" w:eastAsia="Calibri" w:hAnsi="Times New Roman"/>
              <w:b w:val="0"/>
              <w:bCs w:val="0"/>
              <w:lang w:eastAsia="en-US"/>
            </w:rPr>
          </w:rPrChange>
        </w:rPr>
      </w:pPr>
      <w:del w:id="14" w:author="Marcin Kendziera" w:date="2021-10-27T08:58:00Z">
        <w:r w:rsidRPr="00A35E22" w:rsidDel="00A35E22">
          <w:rPr>
            <w:rFonts w:asciiTheme="minorHAnsi" w:eastAsia="Calibri" w:hAnsiTheme="minorHAnsi" w:cstheme="minorHAnsi"/>
            <w:b w:val="0"/>
            <w:bCs w:val="0"/>
            <w:lang w:eastAsia="en-US"/>
            <w:rPrChange w:id="15" w:author="Marcin Kendziera" w:date="2021-10-27T08:58:00Z">
              <w:rPr>
                <w:rFonts w:ascii="Times New Roman" w:eastAsia="Calibri" w:hAnsi="Times New Roman"/>
                <w:lang w:eastAsia="en-US"/>
              </w:rPr>
            </w:rPrChange>
          </w:rPr>
          <w:delText>RRG.6220.2.2020</w:delText>
        </w:r>
      </w:del>
      <w:ins w:id="16" w:author="Marcin Kendziera" w:date="2021-10-27T08:58:00Z">
        <w:r w:rsidR="00A35E22" w:rsidRPr="00A35E22">
          <w:rPr>
            <w:rFonts w:asciiTheme="minorHAnsi" w:eastAsia="Calibri" w:hAnsiTheme="minorHAnsi" w:cstheme="minorHAnsi"/>
            <w:b w:val="0"/>
            <w:bCs w:val="0"/>
            <w:lang w:eastAsia="en-US"/>
            <w:rPrChange w:id="17" w:author="Marcin Kendziera" w:date="2021-10-27T08:58:00Z">
              <w:rPr>
                <w:rFonts w:ascii="Times New Roman" w:eastAsia="Calibri" w:hAnsi="Times New Roman"/>
                <w:lang w:eastAsia="en-US"/>
              </w:rPr>
            </w:rPrChange>
          </w:rPr>
          <w:t>RiP.6220.2.7.2021</w:t>
        </w:r>
      </w:ins>
    </w:p>
    <w:p w14:paraId="1263EFBA" w14:textId="77777777" w:rsidR="00461D5E" w:rsidRPr="00A35E22" w:rsidRDefault="00461D5E" w:rsidP="00461D5E">
      <w:pPr>
        <w:rPr>
          <w:rFonts w:asciiTheme="minorHAnsi" w:eastAsia="Calibri" w:hAnsiTheme="minorHAnsi" w:cstheme="minorHAnsi"/>
          <w:lang w:eastAsia="en-US"/>
          <w:rPrChange w:id="18" w:author="Marcin Kendziera" w:date="2021-10-27T08:58:00Z">
            <w:rPr>
              <w:rFonts w:eastAsia="Calibri"/>
              <w:lang w:eastAsia="en-US"/>
            </w:rPr>
          </w:rPrChange>
        </w:rPr>
      </w:pPr>
    </w:p>
    <w:p w14:paraId="1EF075C9" w14:textId="77777777" w:rsidR="0065015B" w:rsidRPr="00A35E22" w:rsidRDefault="0065015B" w:rsidP="0065015B">
      <w:pPr>
        <w:pStyle w:val="Nagwek1"/>
        <w:rPr>
          <w:rFonts w:asciiTheme="minorHAnsi" w:eastAsia="Calibri" w:hAnsiTheme="minorHAnsi" w:cstheme="minorHAnsi"/>
          <w:b w:val="0"/>
          <w:bCs w:val="0"/>
          <w:lang w:eastAsia="en-US"/>
          <w:rPrChange w:id="19" w:author="Marcin Kendziera" w:date="2021-10-27T08:58:00Z">
            <w:rPr>
              <w:rFonts w:ascii="Times New Roman" w:eastAsia="Calibri" w:hAnsi="Times New Roman"/>
              <w:b w:val="0"/>
              <w:bCs w:val="0"/>
              <w:lang w:eastAsia="en-US"/>
            </w:rPr>
          </w:rPrChange>
        </w:rPr>
      </w:pPr>
      <w:r w:rsidRPr="00A35E22">
        <w:rPr>
          <w:rFonts w:asciiTheme="minorHAnsi" w:eastAsia="Calibri" w:hAnsiTheme="minorHAnsi" w:cstheme="minorHAnsi"/>
          <w:b w:val="0"/>
          <w:bCs w:val="0"/>
          <w:lang w:eastAsia="en-US"/>
          <w:rPrChange w:id="20" w:author="Marcin Kendziera" w:date="2021-10-27T08:58:00Z">
            <w:rPr>
              <w:rFonts w:ascii="Times New Roman" w:eastAsia="Calibri" w:hAnsi="Times New Roman"/>
              <w:b w:val="0"/>
              <w:bCs w:val="0"/>
              <w:lang w:eastAsia="en-US"/>
            </w:rPr>
          </w:rPrChange>
        </w:rPr>
        <w:t xml:space="preserve"> OBWIESZCZENIE</w:t>
      </w:r>
    </w:p>
    <w:p w14:paraId="09E350E0" w14:textId="77777777" w:rsidR="0065015B" w:rsidRPr="00A35E22" w:rsidRDefault="0065015B" w:rsidP="00461D5E">
      <w:pPr>
        <w:rPr>
          <w:rFonts w:asciiTheme="minorHAnsi" w:eastAsia="Calibri" w:hAnsiTheme="minorHAnsi" w:cstheme="minorHAnsi"/>
          <w:lang w:eastAsia="en-US"/>
          <w:rPrChange w:id="21" w:author="Marcin Kendziera" w:date="2021-10-27T08:58:00Z">
            <w:rPr>
              <w:rFonts w:eastAsia="Calibri"/>
              <w:lang w:eastAsia="en-US"/>
            </w:rPr>
          </w:rPrChange>
        </w:rPr>
      </w:pPr>
    </w:p>
    <w:p w14:paraId="70A26555" w14:textId="2832944B" w:rsidR="0065015B" w:rsidRPr="00A35E22" w:rsidRDefault="0065015B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2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2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ab/>
        <w:t xml:space="preserve">Na podstawie art. 10 § 1 </w:t>
      </w:r>
      <w:r w:rsidR="00F73038" w:rsidRPr="00A35E22">
        <w:rPr>
          <w:rFonts w:asciiTheme="minorHAnsi" w:hAnsiTheme="minorHAnsi" w:cstheme="minorHAnsi"/>
          <w:sz w:val="24"/>
          <w:szCs w:val="24"/>
          <w:rPrChange w:id="2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i art. 49 ustawy z dnia 14 czerwca 1960 r.- Kodeks postępowania administrac</w:t>
      </w:r>
      <w:r w:rsidR="00DE1D7D" w:rsidRPr="00A35E22">
        <w:rPr>
          <w:rFonts w:asciiTheme="minorHAnsi" w:hAnsiTheme="minorHAnsi" w:cstheme="minorHAnsi"/>
          <w:sz w:val="24"/>
          <w:szCs w:val="24"/>
          <w:rPrChange w:id="25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yjnego ( Dz. U. z 2021 r. poz. 735</w:t>
      </w:r>
      <w:r w:rsidR="00890DDB" w:rsidRPr="00A35E22">
        <w:rPr>
          <w:rFonts w:asciiTheme="minorHAnsi" w:hAnsiTheme="minorHAnsi" w:cstheme="minorHAnsi"/>
          <w:sz w:val="24"/>
          <w:szCs w:val="24"/>
          <w:rPrChange w:id="26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ze zmian.</w:t>
      </w:r>
      <w:r w:rsidR="00F73038" w:rsidRPr="00A35E22">
        <w:rPr>
          <w:rFonts w:asciiTheme="minorHAnsi" w:hAnsiTheme="minorHAnsi" w:cstheme="minorHAnsi"/>
          <w:sz w:val="24"/>
          <w:szCs w:val="24"/>
          <w:rPrChange w:id="27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) dalej k.p.a.</w:t>
      </w:r>
      <w:r w:rsidR="00DE1D7D" w:rsidRPr="00A35E22">
        <w:rPr>
          <w:rFonts w:asciiTheme="minorHAnsi" w:hAnsiTheme="minorHAnsi" w:cstheme="minorHAnsi"/>
          <w:sz w:val="24"/>
          <w:szCs w:val="24"/>
          <w:rPrChange w:id="28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w związku z art. 74 ust. 3 ustawy z dnia 3 października 2008 r. o udostępnieniu informacji o środowisku oraz o ocenach oddziaływania na środowisko (Dz. U. z 2021 r., poz. 247</w:t>
      </w:r>
      <w:r w:rsidR="00890DDB" w:rsidRPr="00A35E22">
        <w:rPr>
          <w:rFonts w:asciiTheme="minorHAnsi" w:hAnsiTheme="minorHAnsi" w:cstheme="minorHAnsi"/>
          <w:sz w:val="24"/>
          <w:szCs w:val="24"/>
          <w:rPrChange w:id="2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ze zmian.</w:t>
      </w:r>
      <w:r w:rsidR="00DE1D7D" w:rsidRPr="00A35E22">
        <w:rPr>
          <w:rFonts w:asciiTheme="minorHAnsi" w:hAnsiTheme="minorHAnsi" w:cstheme="minorHAnsi"/>
          <w:sz w:val="24"/>
          <w:szCs w:val="24"/>
          <w:rPrChange w:id="30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) </w:t>
      </w:r>
      <w:r w:rsidR="008D3DA5" w:rsidRPr="00A35E22">
        <w:rPr>
          <w:rFonts w:asciiTheme="minorHAnsi" w:hAnsiTheme="minorHAnsi" w:cstheme="minorHAnsi"/>
          <w:sz w:val="24"/>
          <w:szCs w:val="24"/>
          <w:rPrChange w:id="3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Wójt Gminy Jarczów </w:t>
      </w:r>
      <w:r w:rsidRPr="00A35E22">
        <w:rPr>
          <w:rFonts w:asciiTheme="minorHAnsi" w:hAnsiTheme="minorHAnsi" w:cstheme="minorHAnsi"/>
          <w:sz w:val="24"/>
          <w:szCs w:val="24"/>
          <w:rPrChange w:id="3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prowadzący postępowanie w sprawie ponownego rozpoznania sprawy o wydanie decyzji o środowiskowych uwarunkowaniach dla przedsięwzięcia polegającego na </w:t>
      </w:r>
      <w:r w:rsidR="008D3DA5" w:rsidRPr="00A35E22">
        <w:rPr>
          <w:rFonts w:asciiTheme="minorHAnsi" w:hAnsiTheme="minorHAnsi" w:cstheme="minorHAnsi"/>
          <w:sz w:val="24"/>
          <w:szCs w:val="24"/>
          <w:rPrChange w:id="3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budowie parku elektrowni wiatrowych na terenie gminy Jarczów wraz z infrastrukturą towarzyszącą o łącznej mocy do 30,6</w:t>
      </w:r>
      <w:r w:rsidR="008D3DA5" w:rsidRPr="00A35E22" w:rsidDel="00B55773">
        <w:rPr>
          <w:rFonts w:asciiTheme="minorHAnsi" w:hAnsiTheme="minorHAnsi" w:cstheme="minorHAnsi"/>
          <w:sz w:val="24"/>
          <w:szCs w:val="24"/>
          <w:rPrChange w:id="3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8D3DA5" w:rsidRPr="00A35E22">
        <w:rPr>
          <w:rFonts w:asciiTheme="minorHAnsi" w:hAnsiTheme="minorHAnsi" w:cstheme="minorHAnsi"/>
          <w:sz w:val="24"/>
          <w:szCs w:val="24"/>
          <w:rPrChange w:id="35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MW (poprzednia nazwa przedsięwzięcia: Budowa parku elektrowni wiatrowych na terenie gminy Jarczów wraz z infrastrukturą towarzyszącą o łącznej mocy 30,6</w:t>
      </w:r>
      <w:r w:rsidR="008D3DA5" w:rsidRPr="00A35E22" w:rsidDel="00B55773">
        <w:rPr>
          <w:rFonts w:asciiTheme="minorHAnsi" w:hAnsiTheme="minorHAnsi" w:cstheme="minorHAnsi"/>
          <w:sz w:val="24"/>
          <w:szCs w:val="24"/>
          <w:rPrChange w:id="36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8D3DA5" w:rsidRPr="00A35E22">
        <w:rPr>
          <w:rFonts w:asciiTheme="minorHAnsi" w:hAnsiTheme="minorHAnsi" w:cstheme="minorHAnsi"/>
          <w:sz w:val="24"/>
          <w:szCs w:val="24"/>
          <w:rPrChange w:id="37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MW)</w:t>
      </w:r>
      <w:r w:rsidR="00E750D7" w:rsidRPr="00A35E22">
        <w:rPr>
          <w:rFonts w:asciiTheme="minorHAnsi" w:hAnsiTheme="minorHAnsi" w:cstheme="minorHAnsi"/>
          <w:sz w:val="24"/>
          <w:szCs w:val="24"/>
          <w:rPrChange w:id="38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 </w:t>
      </w:r>
    </w:p>
    <w:p w14:paraId="2116646B" w14:textId="77777777" w:rsidR="00461D5E" w:rsidRPr="00A35E22" w:rsidRDefault="00461D5E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3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</w:p>
    <w:p w14:paraId="73171E21" w14:textId="77777777" w:rsidR="00AB114E" w:rsidRPr="00A35E22" w:rsidRDefault="00AB114E" w:rsidP="000441D9">
      <w:pPr>
        <w:pStyle w:val="Bezodstpw"/>
        <w:jc w:val="center"/>
        <w:rPr>
          <w:rFonts w:asciiTheme="minorHAnsi" w:hAnsiTheme="minorHAnsi" w:cstheme="minorHAnsi"/>
          <w:sz w:val="24"/>
          <w:szCs w:val="24"/>
          <w:rPrChange w:id="40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4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zawiadamia strony postępowania o tym, że:</w:t>
      </w:r>
    </w:p>
    <w:p w14:paraId="58EBE035" w14:textId="77777777" w:rsidR="004F22E0" w:rsidRPr="00A35E22" w:rsidRDefault="004F22E0" w:rsidP="000441D9">
      <w:pPr>
        <w:pStyle w:val="Bezodstpw"/>
        <w:jc w:val="center"/>
        <w:rPr>
          <w:rFonts w:asciiTheme="minorHAnsi" w:hAnsiTheme="minorHAnsi" w:cstheme="minorHAnsi"/>
          <w:sz w:val="24"/>
          <w:szCs w:val="24"/>
          <w:rPrChange w:id="4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</w:p>
    <w:p w14:paraId="6C0533C8" w14:textId="4F04234B" w:rsidR="00DE1D7D" w:rsidRPr="00A35E22" w:rsidRDefault="00DE1D7D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4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4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- </w:t>
      </w:r>
      <w:r w:rsidR="00136C47" w:rsidRPr="00A35E22">
        <w:rPr>
          <w:rFonts w:asciiTheme="minorHAnsi" w:hAnsiTheme="minorHAnsi" w:cstheme="minorHAnsi"/>
          <w:sz w:val="24"/>
          <w:szCs w:val="24"/>
          <w:rPrChange w:id="45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w dniu </w:t>
      </w:r>
      <w:del w:id="46" w:author="Marcin Kendziera" w:date="2021-10-27T08:58:00Z">
        <w:r w:rsidR="008D3DA5" w:rsidRPr="00A35E22" w:rsidDel="00A35E22">
          <w:rPr>
            <w:rFonts w:asciiTheme="minorHAnsi" w:hAnsiTheme="minorHAnsi" w:cstheme="minorHAnsi"/>
            <w:sz w:val="24"/>
            <w:szCs w:val="24"/>
            <w:rPrChange w:id="47" w:author="Marcin Kendziera" w:date="2021-10-27T08:58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… </w:delText>
        </w:r>
      </w:del>
      <w:ins w:id="48" w:author="Marcin Kendziera" w:date="2021-10-27T08:58:00Z">
        <w:r w:rsidR="00A35E22">
          <w:rPr>
            <w:rFonts w:asciiTheme="minorHAnsi" w:hAnsiTheme="minorHAnsi" w:cstheme="minorHAnsi"/>
            <w:sz w:val="24"/>
            <w:szCs w:val="24"/>
          </w:rPr>
          <w:t>21</w:t>
        </w:r>
      </w:ins>
      <w:r w:rsidR="008D3DA5" w:rsidRPr="00A35E22">
        <w:rPr>
          <w:rFonts w:asciiTheme="minorHAnsi" w:hAnsiTheme="minorHAnsi" w:cstheme="minorHAnsi"/>
          <w:sz w:val="24"/>
          <w:szCs w:val="24"/>
          <w:rPrChange w:id="4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.10</w:t>
      </w:r>
      <w:r w:rsidR="00136C47" w:rsidRPr="00A35E22">
        <w:rPr>
          <w:rFonts w:asciiTheme="minorHAnsi" w:hAnsiTheme="minorHAnsi" w:cstheme="minorHAnsi"/>
          <w:sz w:val="24"/>
          <w:szCs w:val="24"/>
          <w:rPrChange w:id="50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.2021 r. Inwestor</w:t>
      </w:r>
      <w:r w:rsidRPr="00A35E22">
        <w:rPr>
          <w:rFonts w:asciiTheme="minorHAnsi" w:hAnsiTheme="minorHAnsi" w:cstheme="minorHAnsi"/>
          <w:sz w:val="24"/>
          <w:szCs w:val="24"/>
          <w:rPrChange w:id="5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: Elektrownia Wiatrowa Kresy I Spółka z o.o. Aleje Jerozolimskie 98, 00-807 Warszawa</w:t>
      </w:r>
      <w:r w:rsidR="00136C47" w:rsidRPr="00A35E22">
        <w:rPr>
          <w:rFonts w:asciiTheme="minorHAnsi" w:hAnsiTheme="minorHAnsi" w:cstheme="minorHAnsi"/>
          <w:sz w:val="24"/>
          <w:szCs w:val="24"/>
          <w:rPrChange w:id="5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złożył</w:t>
      </w:r>
      <w:r w:rsidR="00BA15B9" w:rsidRPr="00A35E22">
        <w:rPr>
          <w:rFonts w:asciiTheme="minorHAnsi" w:hAnsiTheme="minorHAnsi" w:cstheme="minorHAnsi"/>
          <w:sz w:val="24"/>
          <w:szCs w:val="24"/>
          <w:rPrChange w:id="5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uzupełniony</w:t>
      </w:r>
      <w:r w:rsidR="00136C47" w:rsidRPr="00A35E22">
        <w:rPr>
          <w:rFonts w:asciiTheme="minorHAnsi" w:hAnsiTheme="minorHAnsi" w:cstheme="minorHAnsi"/>
          <w:sz w:val="24"/>
          <w:szCs w:val="24"/>
          <w:rPrChange w:id="5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raport o oddziaływaniu na środowisko dla przedsięwzięcia polegającego na </w:t>
      </w:r>
      <w:r w:rsidR="008D3DA5" w:rsidRPr="00A35E22">
        <w:rPr>
          <w:rFonts w:asciiTheme="minorHAnsi" w:hAnsiTheme="minorHAnsi" w:cstheme="minorHAnsi"/>
          <w:sz w:val="24"/>
          <w:szCs w:val="24"/>
          <w:rPrChange w:id="55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budowie parku elektrowni wiatrowych na terenie gminy Jarczów wraz z infrastrukturą towarzyszącą o łącznej mocy do 30,6</w:t>
      </w:r>
      <w:r w:rsidR="008D3DA5" w:rsidRPr="00A35E22" w:rsidDel="00B55773">
        <w:rPr>
          <w:rFonts w:asciiTheme="minorHAnsi" w:hAnsiTheme="minorHAnsi" w:cstheme="minorHAnsi"/>
          <w:sz w:val="24"/>
          <w:szCs w:val="24"/>
          <w:rPrChange w:id="56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8D3DA5" w:rsidRPr="00A35E22">
        <w:rPr>
          <w:rFonts w:asciiTheme="minorHAnsi" w:hAnsiTheme="minorHAnsi" w:cstheme="minorHAnsi"/>
          <w:sz w:val="24"/>
          <w:szCs w:val="24"/>
          <w:rPrChange w:id="57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MW </w:t>
      </w:r>
      <w:r w:rsidR="00BA15B9" w:rsidRPr="00A35E22">
        <w:rPr>
          <w:rFonts w:asciiTheme="minorHAnsi" w:hAnsiTheme="minorHAnsi" w:cstheme="minorHAnsi"/>
          <w:sz w:val="24"/>
          <w:szCs w:val="24"/>
          <w:rPrChange w:id="58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(raport OOŚ)</w:t>
      </w:r>
      <w:r w:rsidR="00E750D7" w:rsidRPr="00A35E22">
        <w:rPr>
          <w:rFonts w:asciiTheme="minorHAnsi" w:hAnsiTheme="minorHAnsi" w:cstheme="minorHAnsi"/>
          <w:sz w:val="24"/>
          <w:szCs w:val="24"/>
          <w:rPrChange w:id="5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,</w:t>
      </w:r>
    </w:p>
    <w:p w14:paraId="1EA07A64" w14:textId="77777777" w:rsidR="00DE1D7D" w:rsidRPr="00A35E22" w:rsidRDefault="00DE1D7D" w:rsidP="00DE1D7D">
      <w:pPr>
        <w:widowControl w:val="0"/>
        <w:autoSpaceDE w:val="0"/>
        <w:jc w:val="both"/>
        <w:rPr>
          <w:rFonts w:asciiTheme="minorHAnsi" w:eastAsia="Calibri" w:hAnsiTheme="minorHAnsi" w:cstheme="minorHAnsi"/>
          <w:lang w:eastAsia="en-US"/>
          <w:rPrChange w:id="60" w:author="Marcin Kendziera" w:date="2021-10-27T08:58:00Z">
            <w:rPr>
              <w:rFonts w:eastAsia="Calibri"/>
              <w:lang w:eastAsia="en-US"/>
            </w:rPr>
          </w:rPrChange>
        </w:rPr>
      </w:pPr>
    </w:p>
    <w:p w14:paraId="0D841630" w14:textId="0827BD94" w:rsidR="00DE1D7D" w:rsidRPr="00A35E22" w:rsidRDefault="00136C47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6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6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- </w:t>
      </w:r>
      <w:r w:rsidR="001D3EC3" w:rsidRPr="00A35E22">
        <w:rPr>
          <w:rFonts w:asciiTheme="minorHAnsi" w:hAnsiTheme="minorHAnsi" w:cstheme="minorHAnsi"/>
          <w:sz w:val="24"/>
          <w:szCs w:val="24"/>
          <w:rPrChange w:id="6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w dniu </w:t>
      </w:r>
      <w:del w:id="64" w:author="Marcin Kendziera" w:date="2021-10-27T08:59:00Z">
        <w:r w:rsidR="008D3DA5" w:rsidRPr="00A35E22" w:rsidDel="00A35E22">
          <w:rPr>
            <w:rFonts w:asciiTheme="minorHAnsi" w:hAnsiTheme="minorHAnsi" w:cstheme="minorHAnsi"/>
            <w:sz w:val="24"/>
            <w:szCs w:val="24"/>
            <w:rPrChange w:id="65" w:author="Marcin Kendziera" w:date="2021-10-27T08:58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… </w:delText>
        </w:r>
      </w:del>
      <w:ins w:id="66" w:author="Marcin Kendziera" w:date="2021-10-27T08:59:00Z">
        <w:r w:rsidR="00A35E22">
          <w:rPr>
            <w:rFonts w:asciiTheme="minorHAnsi" w:hAnsiTheme="minorHAnsi" w:cstheme="minorHAnsi"/>
            <w:sz w:val="24"/>
            <w:szCs w:val="24"/>
          </w:rPr>
          <w:t>27.</w:t>
        </w:r>
      </w:ins>
      <w:del w:id="67" w:author="Marcin Kendziera" w:date="2021-10-27T08:59:00Z">
        <w:r w:rsidR="008D3DA5" w:rsidRPr="00A35E22" w:rsidDel="00A35E22">
          <w:rPr>
            <w:rFonts w:asciiTheme="minorHAnsi" w:hAnsiTheme="minorHAnsi" w:cstheme="minorHAnsi"/>
            <w:sz w:val="24"/>
            <w:szCs w:val="24"/>
            <w:rPrChange w:id="68" w:author="Marcin Kendziera" w:date="2021-10-27T08:58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. </w:delText>
        </w:r>
      </w:del>
      <w:r w:rsidR="008D3DA5" w:rsidRPr="00A35E22">
        <w:rPr>
          <w:rFonts w:asciiTheme="minorHAnsi" w:hAnsiTheme="minorHAnsi" w:cstheme="minorHAnsi"/>
          <w:sz w:val="24"/>
          <w:szCs w:val="24"/>
          <w:rPrChange w:id="6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10</w:t>
      </w:r>
      <w:r w:rsidRPr="00A35E22">
        <w:rPr>
          <w:rFonts w:asciiTheme="minorHAnsi" w:hAnsiTheme="minorHAnsi" w:cstheme="minorHAnsi"/>
          <w:sz w:val="24"/>
          <w:szCs w:val="24"/>
          <w:rPrChange w:id="70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.2021 r. </w:t>
      </w:r>
      <w:r w:rsidR="00BA15B9" w:rsidRPr="00A35E22">
        <w:rPr>
          <w:rFonts w:asciiTheme="minorHAnsi" w:hAnsiTheme="minorHAnsi" w:cstheme="minorHAnsi"/>
          <w:sz w:val="24"/>
          <w:szCs w:val="24"/>
          <w:rPrChange w:id="7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wystąpił z wnioskiem o </w:t>
      </w:r>
      <w:r w:rsidR="00890DDB" w:rsidRPr="00A35E22">
        <w:rPr>
          <w:rFonts w:asciiTheme="minorHAnsi" w:hAnsiTheme="minorHAnsi" w:cstheme="minorHAnsi"/>
          <w:sz w:val="24"/>
          <w:szCs w:val="24"/>
          <w:rPrChange w:id="7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zajęcie stanowiska</w:t>
      </w:r>
      <w:r w:rsidR="00BA15B9" w:rsidRPr="00A35E22">
        <w:rPr>
          <w:rFonts w:asciiTheme="minorHAnsi" w:hAnsiTheme="minorHAnsi" w:cstheme="minorHAnsi"/>
          <w:sz w:val="24"/>
          <w:szCs w:val="24"/>
          <w:rPrChange w:id="7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i przekazał</w:t>
      </w:r>
      <w:r w:rsidRPr="00A35E22">
        <w:rPr>
          <w:rFonts w:asciiTheme="minorHAnsi" w:hAnsiTheme="minorHAnsi" w:cstheme="minorHAnsi"/>
          <w:sz w:val="24"/>
          <w:szCs w:val="24"/>
          <w:rPrChange w:id="7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r w:rsidR="00BA15B9" w:rsidRPr="00A35E22">
        <w:rPr>
          <w:rFonts w:asciiTheme="minorHAnsi" w:hAnsiTheme="minorHAnsi" w:cstheme="minorHAnsi"/>
          <w:sz w:val="24"/>
          <w:szCs w:val="24"/>
          <w:rPrChange w:id="75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uzupełniony </w:t>
      </w:r>
      <w:r w:rsidRPr="00A35E22">
        <w:rPr>
          <w:rFonts w:asciiTheme="minorHAnsi" w:hAnsiTheme="minorHAnsi" w:cstheme="minorHAnsi"/>
          <w:sz w:val="24"/>
          <w:szCs w:val="24"/>
          <w:rPrChange w:id="76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raport OOŚ dla ww. przedsięwzięcia</w:t>
      </w:r>
      <w:r w:rsidR="00802A29" w:rsidRPr="00A35E22">
        <w:rPr>
          <w:rFonts w:asciiTheme="minorHAnsi" w:hAnsiTheme="minorHAnsi" w:cstheme="minorHAnsi"/>
          <w:sz w:val="24"/>
          <w:szCs w:val="24"/>
          <w:rPrChange w:id="77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dostarczon</w:t>
      </w:r>
      <w:r w:rsidR="00890DDB" w:rsidRPr="00A35E22">
        <w:rPr>
          <w:rFonts w:asciiTheme="minorHAnsi" w:hAnsiTheme="minorHAnsi" w:cstheme="minorHAnsi"/>
          <w:sz w:val="24"/>
          <w:szCs w:val="24"/>
          <w:rPrChange w:id="78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y</w:t>
      </w:r>
      <w:r w:rsidR="00802A29" w:rsidRPr="00A35E22">
        <w:rPr>
          <w:rFonts w:asciiTheme="minorHAnsi" w:hAnsiTheme="minorHAnsi" w:cstheme="minorHAnsi"/>
          <w:sz w:val="24"/>
          <w:szCs w:val="24"/>
          <w:rPrChange w:id="7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przez wnioskodawcę do Regionalnego Dyrektora Ochrony Środowiska w Lublinie, </w:t>
      </w:r>
      <w:r w:rsidR="00DF57F8" w:rsidRPr="00A35E22">
        <w:rPr>
          <w:rFonts w:asciiTheme="minorHAnsi" w:hAnsiTheme="minorHAnsi" w:cstheme="minorHAnsi"/>
          <w:sz w:val="24"/>
          <w:szCs w:val="24"/>
          <w:rPrChange w:id="80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Wydział Spraw Terenowych III w Zamościu, Państwowego Powiatowego Inspektora Sanitarnego w Tomaszowie Lub. oraz Państwowego Gospodarstwa Wodnego, Wody Polskie, Za</w:t>
      </w:r>
      <w:r w:rsidR="007D2460" w:rsidRPr="00A35E22">
        <w:rPr>
          <w:rFonts w:asciiTheme="minorHAnsi" w:hAnsiTheme="minorHAnsi" w:cstheme="minorHAnsi"/>
          <w:sz w:val="24"/>
          <w:szCs w:val="24"/>
          <w:rPrChange w:id="8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rząd Zlewni w Białej Podlaskiej </w:t>
      </w:r>
      <w:r w:rsidR="00890DDB" w:rsidRPr="00A35E22">
        <w:rPr>
          <w:rFonts w:asciiTheme="minorHAnsi" w:hAnsiTheme="minorHAnsi" w:cstheme="minorHAnsi"/>
          <w:sz w:val="24"/>
          <w:szCs w:val="24"/>
          <w:rPrChange w:id="8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w celu</w:t>
      </w:r>
      <w:r w:rsidR="007D2460" w:rsidRPr="00A35E22">
        <w:rPr>
          <w:rFonts w:asciiTheme="minorHAnsi" w:hAnsiTheme="minorHAnsi" w:cstheme="minorHAnsi"/>
          <w:sz w:val="24"/>
          <w:szCs w:val="24"/>
          <w:rPrChange w:id="8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wydani</w:t>
      </w:r>
      <w:r w:rsidR="00890DDB" w:rsidRPr="00A35E22">
        <w:rPr>
          <w:rFonts w:asciiTheme="minorHAnsi" w:hAnsiTheme="minorHAnsi" w:cstheme="minorHAnsi"/>
          <w:sz w:val="24"/>
          <w:szCs w:val="24"/>
          <w:rPrChange w:id="8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a</w:t>
      </w:r>
      <w:r w:rsidR="007D2460" w:rsidRPr="00A35E22">
        <w:rPr>
          <w:rFonts w:asciiTheme="minorHAnsi" w:hAnsiTheme="minorHAnsi" w:cstheme="minorHAnsi"/>
          <w:sz w:val="24"/>
          <w:szCs w:val="24"/>
          <w:rPrChange w:id="85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 opinii i uzgodnień</w:t>
      </w:r>
      <w:r w:rsidR="008D3DA5" w:rsidRPr="00A35E22">
        <w:rPr>
          <w:rFonts w:asciiTheme="minorHAnsi" w:hAnsiTheme="minorHAnsi" w:cstheme="minorHAnsi"/>
          <w:sz w:val="24"/>
          <w:szCs w:val="24"/>
          <w:rPrChange w:id="86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,</w:t>
      </w:r>
    </w:p>
    <w:p w14:paraId="4628B5AC" w14:textId="21C46632" w:rsidR="008D3DA5" w:rsidRPr="00A35E22" w:rsidRDefault="008D3DA5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87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</w:p>
    <w:p w14:paraId="06915EF7" w14:textId="383018C3" w:rsidR="008D3DA5" w:rsidRPr="00A35E22" w:rsidRDefault="008D3DA5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88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8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 xml:space="preserve">- w dniu </w:t>
      </w:r>
      <w:del w:id="90" w:author="Marcin Kendziera" w:date="2021-10-27T08:59:00Z">
        <w:r w:rsidRPr="00A35E22" w:rsidDel="00A35E22">
          <w:rPr>
            <w:rFonts w:asciiTheme="minorHAnsi" w:hAnsiTheme="minorHAnsi" w:cstheme="minorHAnsi"/>
            <w:sz w:val="24"/>
            <w:szCs w:val="24"/>
            <w:rPrChange w:id="91" w:author="Marcin Kendziera" w:date="2021-10-27T08:58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… </w:delText>
        </w:r>
      </w:del>
      <w:ins w:id="92" w:author="Marcin Kendziera" w:date="2021-10-27T08:59:00Z">
        <w:r w:rsidR="00A35E22">
          <w:rPr>
            <w:rFonts w:asciiTheme="minorHAnsi" w:hAnsiTheme="minorHAnsi" w:cstheme="minorHAnsi"/>
            <w:sz w:val="24"/>
            <w:szCs w:val="24"/>
          </w:rPr>
          <w:t>27</w:t>
        </w:r>
      </w:ins>
      <w:r w:rsidRPr="00A35E22">
        <w:rPr>
          <w:rFonts w:asciiTheme="minorHAnsi" w:hAnsiTheme="minorHAnsi" w:cstheme="minorHAnsi"/>
          <w:sz w:val="24"/>
          <w:szCs w:val="24"/>
          <w:rPrChange w:id="9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.</w:t>
      </w:r>
      <w:del w:id="94" w:author="Marcin Kendziera" w:date="2021-10-27T08:59:00Z">
        <w:r w:rsidRPr="00A35E22" w:rsidDel="00A35E22">
          <w:rPr>
            <w:rFonts w:asciiTheme="minorHAnsi" w:hAnsiTheme="minorHAnsi" w:cstheme="minorHAnsi"/>
            <w:sz w:val="24"/>
            <w:szCs w:val="24"/>
            <w:rPrChange w:id="95" w:author="Marcin Kendziera" w:date="2021-10-27T08:58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</w:delText>
        </w:r>
      </w:del>
      <w:r w:rsidRPr="00A35E22">
        <w:rPr>
          <w:rFonts w:asciiTheme="minorHAnsi" w:hAnsiTheme="minorHAnsi" w:cstheme="minorHAnsi"/>
          <w:sz w:val="24"/>
          <w:szCs w:val="24"/>
          <w:rPrChange w:id="96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10.2021 r. wystąpił z wnioskiem do Wójta Gminy Tomaszów Lubelski o wydanie opinii, o której mowa w art. 75 ust. 4 ustawy z dnia 3 października 2008 r. o udostępnieniu informacji o środowisku oraz o ocenach oddziaływania na środowisko.</w:t>
      </w:r>
    </w:p>
    <w:p w14:paraId="1813CD2F" w14:textId="77777777" w:rsidR="008D3DA5" w:rsidRPr="00A35E22" w:rsidRDefault="008D3DA5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97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</w:p>
    <w:p w14:paraId="1F53EA55" w14:textId="77777777" w:rsidR="00DE1D7D" w:rsidRPr="00A35E22" w:rsidRDefault="00DE1D7D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98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</w:p>
    <w:p w14:paraId="292B75B6" w14:textId="2D00AF5D" w:rsidR="00682B50" w:rsidRPr="00A35E22" w:rsidRDefault="00AB114E" w:rsidP="00682B50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99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100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ab/>
        <w:t xml:space="preserve">Zgodnie z art. 10 § 1 i art. 79 k.p.a. organ administracji publicznej obowiązany jest na każdym etapie postępowania umożliwić stronom wypowiedzenie się, co do zebranych dowodów i materiałów oraz zgłoszonych żądań. </w:t>
      </w:r>
      <w:r w:rsidR="00682B50" w:rsidRPr="00A35E22">
        <w:rPr>
          <w:rFonts w:asciiTheme="minorHAnsi" w:hAnsiTheme="minorHAnsi" w:cstheme="minorHAnsi"/>
          <w:sz w:val="24"/>
          <w:szCs w:val="24"/>
          <w:rPrChange w:id="101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>Strony mają również możliwość zapoznania się w siedzibie organu z aktami sprawy, w tym raportem OOŚ. Zgodnie z art. 73 §1 i 3 k.p.a. strona ma prawo wglądu w akta sprawy, sporządzania z nich notatek, kopii lub odpisów. Prawo to przysługuje również po zakończeniu postępowania. Ww. czynności są dokonywane w lokalu organu administracji publicznej w obecności pracownika tego organu.</w:t>
      </w:r>
    </w:p>
    <w:p w14:paraId="57FAA063" w14:textId="77777777" w:rsidR="003B149F" w:rsidRPr="00A35E22" w:rsidRDefault="003B149F" w:rsidP="00EC69BA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102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</w:p>
    <w:p w14:paraId="003AE66D" w14:textId="458238C7" w:rsidR="00461D5E" w:rsidRPr="00A35E22" w:rsidRDefault="00AB114E" w:rsidP="001B4333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103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</w:pPr>
      <w:r w:rsidRPr="00A35E22">
        <w:rPr>
          <w:rFonts w:asciiTheme="minorHAnsi" w:hAnsiTheme="minorHAnsi" w:cstheme="minorHAnsi"/>
          <w:sz w:val="24"/>
          <w:szCs w:val="24"/>
          <w:rPrChange w:id="104" w:author="Marcin Kendziera" w:date="2021-10-27T08:58:00Z">
            <w:rPr>
              <w:rFonts w:ascii="Times New Roman" w:hAnsi="Times New Roman"/>
              <w:sz w:val="24"/>
              <w:szCs w:val="24"/>
            </w:rPr>
          </w:rPrChange>
        </w:rPr>
        <w:tab/>
        <w:t xml:space="preserve"> </w:t>
      </w:r>
    </w:p>
    <w:p w14:paraId="6EA68F94" w14:textId="790BAAE1" w:rsidR="00D739F0" w:rsidRPr="009065F4" w:rsidRDefault="00D739F0">
      <w:pPr>
        <w:pStyle w:val="Bezodstpw"/>
        <w:jc w:val="both"/>
        <w:rPr>
          <w:rFonts w:asciiTheme="minorHAnsi" w:hAnsiTheme="minorHAnsi" w:cstheme="minorHAnsi"/>
          <w:sz w:val="24"/>
          <w:szCs w:val="24"/>
          <w:rPrChange w:id="105" w:author="Marcin Kendziera" w:date="2021-10-27T09:57:00Z">
            <w:rPr>
              <w:rFonts w:ascii="Times New Roman" w:hAnsi="Times New Roman"/>
              <w:sz w:val="24"/>
              <w:szCs w:val="24"/>
            </w:rPr>
          </w:rPrChange>
        </w:rPr>
      </w:pPr>
      <w:r w:rsidRPr="009065F4">
        <w:rPr>
          <w:rFonts w:asciiTheme="minorHAnsi" w:hAnsiTheme="minorHAnsi" w:cstheme="minorHAnsi"/>
          <w:sz w:val="24"/>
          <w:szCs w:val="24"/>
          <w:rPrChange w:id="106" w:author="Marcin Kendziera" w:date="2021-10-27T09:57:00Z">
            <w:rPr>
              <w:rFonts w:ascii="Times New Roman" w:hAnsi="Times New Roman"/>
              <w:sz w:val="24"/>
              <w:szCs w:val="24"/>
            </w:rPr>
          </w:rPrChange>
        </w:rPr>
        <w:t xml:space="preserve">Strony postępowania zostają zawiadomione przez </w:t>
      </w:r>
      <w:r w:rsidR="008D3DA5" w:rsidRPr="009065F4">
        <w:rPr>
          <w:rFonts w:asciiTheme="minorHAnsi" w:hAnsiTheme="minorHAnsi" w:cstheme="minorHAnsi"/>
          <w:sz w:val="24"/>
          <w:szCs w:val="24"/>
          <w:rPrChange w:id="107" w:author="Marcin Kendziera" w:date="2021-10-27T09:57:00Z">
            <w:rPr>
              <w:rFonts w:ascii="Times New Roman" w:hAnsi="Times New Roman"/>
              <w:sz w:val="24"/>
              <w:szCs w:val="24"/>
            </w:rPr>
          </w:rPrChange>
        </w:rPr>
        <w:t xml:space="preserve">podanie do publicznej wiadomości zawiadomienia </w:t>
      </w:r>
      <w:r w:rsidRPr="009065F4">
        <w:rPr>
          <w:rFonts w:asciiTheme="minorHAnsi" w:hAnsiTheme="minorHAnsi" w:cstheme="minorHAnsi"/>
          <w:sz w:val="24"/>
          <w:szCs w:val="24"/>
          <w:rPrChange w:id="108" w:author="Marcin Kendziera" w:date="2021-10-27T09:57:00Z">
            <w:rPr>
              <w:rFonts w:ascii="Times New Roman" w:hAnsi="Times New Roman"/>
              <w:sz w:val="24"/>
              <w:szCs w:val="24"/>
            </w:rPr>
          </w:rPrChange>
        </w:rPr>
        <w:t>na:</w:t>
      </w:r>
    </w:p>
    <w:p w14:paraId="45DEF390" w14:textId="62FD3979" w:rsidR="009065F4" w:rsidRPr="009065F4" w:rsidDel="009065F4" w:rsidRDefault="008D3DA5">
      <w:pPr>
        <w:jc w:val="both"/>
        <w:rPr>
          <w:del w:id="109" w:author="Marcin Kendziera" w:date="2021-10-27T09:56:00Z"/>
          <w:rFonts w:asciiTheme="minorHAnsi" w:hAnsiTheme="minorHAnsi" w:cstheme="minorHAnsi"/>
          <w:rPrChange w:id="110" w:author="Marcin Kendziera" w:date="2021-10-27T09:57:00Z">
            <w:rPr>
              <w:del w:id="111" w:author="Marcin Kendziera" w:date="2021-10-27T09:56:00Z"/>
              <w:rFonts w:ascii="Arial" w:hAnsi="Arial" w:cs="Arial"/>
              <w:sz w:val="18"/>
              <w:szCs w:val="18"/>
            </w:rPr>
          </w:rPrChange>
        </w:rPr>
        <w:pPrChange w:id="112" w:author="Marcin Kendziera" w:date="2021-10-27T09:57:00Z">
          <w:pPr>
            <w:spacing w:line="100" w:lineRule="atLeast"/>
            <w:jc w:val="both"/>
          </w:pPr>
        </w:pPrChange>
      </w:pPr>
      <w:r w:rsidRPr="009065F4">
        <w:rPr>
          <w:rFonts w:asciiTheme="minorHAnsi" w:eastAsia="Calibri" w:hAnsiTheme="minorHAnsi" w:cstheme="minorHAnsi"/>
          <w:lang w:eastAsia="pl-PL"/>
          <w:rPrChange w:id="113" w:author="Marcin Kendziera" w:date="2021-10-27T09:57:00Z">
            <w:rPr>
              <w:rFonts w:eastAsia="Calibri"/>
              <w:lang w:eastAsia="pl-PL"/>
            </w:rPr>
          </w:rPrChange>
        </w:rPr>
        <w:t xml:space="preserve">- </w:t>
      </w:r>
      <w:ins w:id="114" w:author="Marcin Kendziera" w:date="2021-10-27T09:56:00Z">
        <w:r w:rsidR="009065F4" w:rsidRPr="009065F4">
          <w:rPr>
            <w:rFonts w:asciiTheme="minorHAnsi" w:hAnsiTheme="minorHAnsi" w:cstheme="minorHAnsi"/>
            <w:rPrChange w:id="115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tablicy ogłoszeń Urzędu Gminy w Jarczowie</w:t>
        </w:r>
      </w:ins>
      <w:del w:id="116" w:author="Marcin Kendziera" w:date="2021-10-27T09:55:00Z">
        <w:r w:rsidRPr="009065F4" w:rsidDel="009065F4">
          <w:rPr>
            <w:rFonts w:asciiTheme="minorHAnsi" w:eastAsia="Calibri" w:hAnsiTheme="minorHAnsi" w:cstheme="minorHAnsi"/>
            <w:lang w:eastAsia="pl-PL"/>
            <w:rPrChange w:id="117" w:author="Marcin Kendziera" w:date="2021-10-27T09:57:00Z">
              <w:rPr>
                <w:rFonts w:eastAsia="Calibri"/>
                <w:highlight w:val="yellow"/>
                <w:lang w:eastAsia="pl-PL"/>
              </w:rPr>
            </w:rPrChange>
          </w:rPr>
          <w:delText>tablicy ogłoszeń Urzędu Gminy w Jarczowie,</w:delText>
        </w:r>
      </w:del>
    </w:p>
    <w:p w14:paraId="2792B8F7" w14:textId="77777777" w:rsidR="009065F4" w:rsidRPr="009065F4" w:rsidRDefault="009065F4">
      <w:pPr>
        <w:jc w:val="both"/>
        <w:rPr>
          <w:ins w:id="118" w:author="Marcin Kendziera" w:date="2021-10-27T09:56:00Z"/>
          <w:rFonts w:asciiTheme="minorHAnsi" w:hAnsiTheme="minorHAnsi" w:cstheme="minorHAnsi"/>
          <w:rPrChange w:id="119" w:author="Marcin Kendziera" w:date="2021-10-27T09:57:00Z">
            <w:rPr>
              <w:ins w:id="120" w:author="Marcin Kendziera" w:date="2021-10-27T09:56:00Z"/>
              <w:rFonts w:eastAsia="Calibri"/>
              <w:highlight w:val="yellow"/>
              <w:lang w:eastAsia="pl-PL"/>
            </w:rPr>
          </w:rPrChange>
        </w:rPr>
        <w:pPrChange w:id="121" w:author="Marcin Kendziera" w:date="2021-10-27T09:57:00Z">
          <w:pPr>
            <w:spacing w:line="276" w:lineRule="auto"/>
            <w:jc w:val="both"/>
          </w:pPr>
        </w:pPrChange>
      </w:pPr>
    </w:p>
    <w:p w14:paraId="65CC35AF" w14:textId="4E32BB72" w:rsidR="009065F4" w:rsidRPr="009065F4" w:rsidRDefault="009065F4">
      <w:pPr>
        <w:jc w:val="both"/>
        <w:rPr>
          <w:ins w:id="122" w:author="Marcin Kendziera" w:date="2021-10-27T09:56:00Z"/>
          <w:rFonts w:asciiTheme="minorHAnsi" w:hAnsiTheme="minorHAnsi" w:cstheme="minorHAnsi"/>
          <w:lang w:eastAsia="en-US"/>
          <w:rPrChange w:id="123" w:author="Marcin Kendziera" w:date="2021-10-27T09:57:00Z">
            <w:rPr>
              <w:ins w:id="124" w:author="Marcin Kendziera" w:date="2021-10-27T09:56:00Z"/>
              <w:rFonts w:ascii="Arial" w:hAnsi="Arial" w:cs="Arial"/>
              <w:sz w:val="18"/>
              <w:szCs w:val="18"/>
              <w:lang w:eastAsia="en-US"/>
            </w:rPr>
          </w:rPrChange>
        </w:rPr>
        <w:pPrChange w:id="125" w:author="Marcin Kendziera" w:date="2021-10-27T09:57:00Z">
          <w:pPr>
            <w:spacing w:line="100" w:lineRule="atLeast"/>
            <w:jc w:val="both"/>
          </w:pPr>
        </w:pPrChange>
      </w:pPr>
      <w:ins w:id="126" w:author="Marcin Kendziera" w:date="2021-10-27T09:57:00Z">
        <w:r w:rsidRPr="009065F4">
          <w:rPr>
            <w:rFonts w:asciiTheme="minorHAnsi" w:hAnsiTheme="minorHAnsi" w:cstheme="minorHAnsi"/>
            <w:rPrChange w:id="127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lastRenderedPageBreak/>
          <w:t xml:space="preserve">- </w:t>
        </w:r>
      </w:ins>
      <w:ins w:id="128" w:author="Marcin Kendziera" w:date="2021-10-27T09:54:00Z">
        <w:r w:rsidRPr="009065F4">
          <w:rPr>
            <w:rFonts w:asciiTheme="minorHAnsi" w:hAnsiTheme="minorHAnsi" w:cstheme="minorHAnsi"/>
            <w:rPrChange w:id="129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tablicach ogłoszeń sołectw w gminie Jarczów: Przewłoka, Nedeżów, Wierszczyca, Sowiniec, Gródek, Gródek - Kolonia, Łubcze, Nowy Przeorsk,</w:t>
        </w:r>
      </w:ins>
    </w:p>
    <w:p w14:paraId="0A9DDD02" w14:textId="46E0E370" w:rsidR="009065F4" w:rsidRPr="009065F4" w:rsidRDefault="009065F4">
      <w:pPr>
        <w:jc w:val="both"/>
        <w:rPr>
          <w:ins w:id="130" w:author="Marcin Kendziera" w:date="2021-10-27T09:57:00Z"/>
          <w:rFonts w:asciiTheme="minorHAnsi" w:hAnsiTheme="minorHAnsi" w:cstheme="minorHAnsi"/>
          <w:lang w:eastAsia="en-US"/>
          <w:rPrChange w:id="131" w:author="Marcin Kendziera" w:date="2021-10-27T09:57:00Z">
            <w:rPr>
              <w:ins w:id="132" w:author="Marcin Kendziera" w:date="2021-10-27T09:57:00Z"/>
              <w:rFonts w:ascii="Arial" w:hAnsi="Arial" w:cs="Arial"/>
              <w:sz w:val="18"/>
              <w:szCs w:val="18"/>
              <w:lang w:eastAsia="en-US"/>
            </w:rPr>
          </w:rPrChange>
        </w:rPr>
        <w:pPrChange w:id="133" w:author="Marcin Kendziera" w:date="2021-10-27T09:57:00Z">
          <w:pPr>
            <w:spacing w:line="100" w:lineRule="atLeast"/>
            <w:jc w:val="both"/>
          </w:pPr>
        </w:pPrChange>
      </w:pPr>
      <w:ins w:id="134" w:author="Marcin Kendziera" w:date="2021-10-27T09:57:00Z">
        <w:r w:rsidRPr="009065F4">
          <w:rPr>
            <w:rFonts w:asciiTheme="minorHAnsi" w:hAnsiTheme="minorHAnsi" w:cstheme="minorHAnsi"/>
            <w:rPrChange w:id="135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 xml:space="preserve">- </w:t>
        </w:r>
      </w:ins>
      <w:ins w:id="136" w:author="Marcin Kendziera" w:date="2021-10-27T09:54:00Z">
        <w:r w:rsidRPr="009065F4">
          <w:rPr>
            <w:rFonts w:asciiTheme="minorHAnsi" w:hAnsiTheme="minorHAnsi" w:cstheme="minorHAnsi"/>
            <w:rPrChange w:id="137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stronie Biuletynu Informacji Publicznej Urzędu Gminy Tomaszów Lubelski,</w:t>
        </w:r>
      </w:ins>
    </w:p>
    <w:p w14:paraId="4635B6B7" w14:textId="670B96D9" w:rsidR="009065F4" w:rsidRPr="009065F4" w:rsidRDefault="009065F4">
      <w:pPr>
        <w:jc w:val="both"/>
        <w:rPr>
          <w:ins w:id="138" w:author="Marcin Kendziera" w:date="2021-10-27T09:54:00Z"/>
          <w:rFonts w:asciiTheme="minorHAnsi" w:hAnsiTheme="minorHAnsi" w:cstheme="minorHAnsi"/>
          <w:lang w:eastAsia="en-US"/>
          <w:rPrChange w:id="139" w:author="Marcin Kendziera" w:date="2021-10-27T09:57:00Z">
            <w:rPr>
              <w:ins w:id="140" w:author="Marcin Kendziera" w:date="2021-10-27T09:54:00Z"/>
              <w:rFonts w:ascii="Arial" w:hAnsi="Arial" w:cs="Arial"/>
              <w:sz w:val="18"/>
              <w:szCs w:val="18"/>
              <w:lang w:eastAsia="en-US"/>
            </w:rPr>
          </w:rPrChange>
        </w:rPr>
        <w:pPrChange w:id="141" w:author="Marcin Kendziera" w:date="2021-10-27T09:57:00Z">
          <w:pPr>
            <w:numPr>
              <w:numId w:val="2"/>
            </w:numPr>
            <w:tabs>
              <w:tab w:val="num" w:pos="720"/>
            </w:tabs>
            <w:spacing w:line="100" w:lineRule="atLeast"/>
            <w:ind w:left="720" w:hanging="360"/>
            <w:jc w:val="both"/>
          </w:pPr>
        </w:pPrChange>
      </w:pPr>
      <w:ins w:id="142" w:author="Marcin Kendziera" w:date="2021-10-27T09:57:00Z">
        <w:r w:rsidRPr="009065F4">
          <w:rPr>
            <w:rFonts w:asciiTheme="minorHAnsi" w:hAnsiTheme="minorHAnsi" w:cstheme="minorHAnsi"/>
            <w:rPrChange w:id="143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 xml:space="preserve">- </w:t>
        </w:r>
      </w:ins>
      <w:ins w:id="144" w:author="Marcin Kendziera" w:date="2021-10-27T09:54:00Z">
        <w:r w:rsidRPr="009065F4">
          <w:rPr>
            <w:rFonts w:asciiTheme="minorHAnsi" w:hAnsiTheme="minorHAnsi" w:cstheme="minorHAnsi"/>
            <w:rPrChange w:id="145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tablicy ogłoszeń Urzędu Gminy Tomaszów Lubelski,</w:t>
        </w:r>
      </w:ins>
    </w:p>
    <w:p w14:paraId="15AF751B" w14:textId="1BF88446" w:rsidR="009065F4" w:rsidRPr="009065F4" w:rsidRDefault="009065F4">
      <w:pPr>
        <w:jc w:val="both"/>
        <w:rPr>
          <w:ins w:id="146" w:author="Marcin Kendziera" w:date="2021-10-27T09:54:00Z"/>
          <w:rFonts w:asciiTheme="minorHAnsi" w:hAnsiTheme="minorHAnsi" w:cstheme="minorHAnsi"/>
          <w:rPrChange w:id="147" w:author="Marcin Kendziera" w:date="2021-10-27T09:57:00Z">
            <w:rPr>
              <w:ins w:id="148" w:author="Marcin Kendziera" w:date="2021-10-27T09:54:00Z"/>
              <w:rFonts w:ascii="Arial" w:hAnsi="Arial" w:cs="Arial"/>
              <w:sz w:val="18"/>
              <w:szCs w:val="18"/>
            </w:rPr>
          </w:rPrChange>
        </w:rPr>
        <w:pPrChange w:id="149" w:author="Marcin Kendziera" w:date="2021-10-27T09:57:00Z">
          <w:pPr>
            <w:numPr>
              <w:numId w:val="2"/>
            </w:numPr>
            <w:tabs>
              <w:tab w:val="num" w:pos="720"/>
            </w:tabs>
            <w:spacing w:line="100" w:lineRule="atLeast"/>
            <w:ind w:left="720" w:hanging="360"/>
            <w:jc w:val="both"/>
          </w:pPr>
        </w:pPrChange>
      </w:pPr>
      <w:ins w:id="150" w:author="Marcin Kendziera" w:date="2021-10-27T09:57:00Z">
        <w:r w:rsidRPr="009065F4">
          <w:rPr>
            <w:rFonts w:asciiTheme="minorHAnsi" w:hAnsiTheme="minorHAnsi" w:cstheme="minorHAnsi"/>
            <w:rPrChange w:id="151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 xml:space="preserve">- </w:t>
        </w:r>
      </w:ins>
      <w:ins w:id="152" w:author="Marcin Kendziera" w:date="2021-10-27T09:54:00Z">
        <w:r w:rsidRPr="009065F4">
          <w:rPr>
            <w:rFonts w:asciiTheme="minorHAnsi" w:hAnsiTheme="minorHAnsi" w:cstheme="minorHAnsi"/>
            <w:rPrChange w:id="153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tablicach ogłoszeń w sołectwach Chorążanka, Majdan Górny, Ruda Wołoska, Przeorsk w gminie Tomaszów Lubelski,</w:t>
        </w:r>
      </w:ins>
    </w:p>
    <w:p w14:paraId="072C527F" w14:textId="48EA5324" w:rsidR="009065F4" w:rsidRPr="009065F4" w:rsidRDefault="009065F4">
      <w:pPr>
        <w:jc w:val="both"/>
        <w:rPr>
          <w:ins w:id="154" w:author="Marcin Kendziera" w:date="2021-10-27T09:54:00Z"/>
          <w:rFonts w:asciiTheme="minorHAnsi" w:hAnsiTheme="minorHAnsi" w:cstheme="minorHAnsi"/>
          <w:rPrChange w:id="155" w:author="Marcin Kendziera" w:date="2021-10-27T09:57:00Z">
            <w:rPr>
              <w:ins w:id="156" w:author="Marcin Kendziera" w:date="2021-10-27T09:54:00Z"/>
              <w:rFonts w:ascii="Arial" w:hAnsi="Arial" w:cs="Arial"/>
              <w:sz w:val="18"/>
              <w:szCs w:val="18"/>
            </w:rPr>
          </w:rPrChange>
        </w:rPr>
        <w:pPrChange w:id="157" w:author="Marcin Kendziera" w:date="2021-10-27T09:57:00Z">
          <w:pPr>
            <w:numPr>
              <w:numId w:val="2"/>
            </w:numPr>
            <w:tabs>
              <w:tab w:val="num" w:pos="720"/>
            </w:tabs>
            <w:spacing w:line="100" w:lineRule="atLeast"/>
            <w:ind w:left="720" w:hanging="360"/>
            <w:jc w:val="both"/>
          </w:pPr>
        </w:pPrChange>
      </w:pPr>
      <w:ins w:id="158" w:author="Marcin Kendziera" w:date="2021-10-27T09:57:00Z">
        <w:r w:rsidRPr="009065F4">
          <w:rPr>
            <w:rFonts w:asciiTheme="minorHAnsi" w:hAnsiTheme="minorHAnsi" w:cstheme="minorHAnsi"/>
            <w:rPrChange w:id="159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-</w:t>
        </w:r>
      </w:ins>
      <w:ins w:id="160" w:author="Marcin Kendziera" w:date="2021-10-27T10:04:00Z">
        <w:r w:rsidR="009968BC">
          <w:rPr>
            <w:rFonts w:asciiTheme="minorHAnsi" w:hAnsiTheme="minorHAnsi" w:cstheme="minorHAnsi"/>
          </w:rPr>
          <w:t xml:space="preserve"> </w:t>
        </w:r>
      </w:ins>
      <w:ins w:id="161" w:author="Marcin Kendziera" w:date="2021-10-27T09:57:00Z">
        <w:r w:rsidRPr="009065F4">
          <w:rPr>
            <w:rFonts w:asciiTheme="minorHAnsi" w:hAnsiTheme="minorHAnsi" w:cstheme="minorHAnsi"/>
            <w:rPrChange w:id="162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 xml:space="preserve"> </w:t>
        </w:r>
      </w:ins>
      <w:ins w:id="163" w:author="Marcin Kendziera" w:date="2021-10-27T09:54:00Z">
        <w:r w:rsidRPr="009065F4">
          <w:rPr>
            <w:rFonts w:asciiTheme="minorHAnsi" w:hAnsiTheme="minorHAnsi" w:cstheme="minorHAnsi"/>
            <w:rPrChange w:id="164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tablicy ogłoszeń Urzędu Gminy Łaszczów,</w:t>
        </w:r>
      </w:ins>
    </w:p>
    <w:p w14:paraId="4A6582C4" w14:textId="59604E93" w:rsidR="009065F4" w:rsidRPr="009065F4" w:rsidRDefault="009065F4">
      <w:pPr>
        <w:jc w:val="both"/>
        <w:rPr>
          <w:ins w:id="165" w:author="Marcin Kendziera" w:date="2021-10-27T09:54:00Z"/>
          <w:rFonts w:asciiTheme="minorHAnsi" w:hAnsiTheme="minorHAnsi" w:cstheme="minorHAnsi"/>
          <w:rPrChange w:id="166" w:author="Marcin Kendziera" w:date="2021-10-27T09:57:00Z">
            <w:rPr>
              <w:ins w:id="167" w:author="Marcin Kendziera" w:date="2021-10-27T09:54:00Z"/>
              <w:rFonts w:ascii="Arial" w:hAnsi="Arial" w:cs="Arial"/>
              <w:sz w:val="18"/>
              <w:szCs w:val="18"/>
            </w:rPr>
          </w:rPrChange>
        </w:rPr>
        <w:pPrChange w:id="168" w:author="Marcin Kendziera" w:date="2021-10-27T09:57:00Z">
          <w:pPr>
            <w:numPr>
              <w:numId w:val="2"/>
            </w:numPr>
            <w:tabs>
              <w:tab w:val="num" w:pos="720"/>
            </w:tabs>
            <w:spacing w:line="100" w:lineRule="atLeast"/>
            <w:ind w:left="720" w:hanging="360"/>
            <w:jc w:val="both"/>
          </w:pPr>
        </w:pPrChange>
      </w:pPr>
      <w:ins w:id="169" w:author="Marcin Kendziera" w:date="2021-10-27T09:57:00Z">
        <w:r w:rsidRPr="009065F4">
          <w:rPr>
            <w:rFonts w:asciiTheme="minorHAnsi" w:hAnsiTheme="minorHAnsi" w:cstheme="minorHAnsi"/>
            <w:rPrChange w:id="170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-</w:t>
        </w:r>
      </w:ins>
      <w:ins w:id="171" w:author="Marcin Kendziera" w:date="2021-10-27T10:04:00Z">
        <w:r w:rsidR="009968BC">
          <w:rPr>
            <w:rFonts w:asciiTheme="minorHAnsi" w:hAnsiTheme="minorHAnsi" w:cstheme="minorHAnsi"/>
          </w:rPr>
          <w:t xml:space="preserve"> </w:t>
        </w:r>
      </w:ins>
      <w:ins w:id="172" w:author="Marcin Kendziera" w:date="2021-10-27T09:54:00Z">
        <w:r w:rsidRPr="009065F4">
          <w:rPr>
            <w:rFonts w:asciiTheme="minorHAnsi" w:hAnsiTheme="minorHAnsi" w:cstheme="minorHAnsi"/>
            <w:rPrChange w:id="173" w:author="Marcin Kendziera" w:date="2021-10-27T09:57:00Z">
              <w:rPr>
                <w:rFonts w:ascii="Arial" w:hAnsi="Arial" w:cs="Arial"/>
                <w:sz w:val="18"/>
                <w:szCs w:val="18"/>
              </w:rPr>
            </w:rPrChange>
          </w:rPr>
          <w:t>stronie internetowej Biuletynu Informacji Publicznej Urzędu Gminy Łaszczów, tablicy ogłoszeń sołectwa Podlodów w gminie Łaszczów</w:t>
        </w:r>
      </w:ins>
      <w:ins w:id="174" w:author="Marcin Kendziera" w:date="2021-10-27T10:04:00Z">
        <w:r w:rsidR="00FE3421">
          <w:rPr>
            <w:rFonts w:asciiTheme="minorHAnsi" w:hAnsiTheme="minorHAnsi" w:cstheme="minorHAnsi"/>
          </w:rPr>
          <w:t>.</w:t>
        </w:r>
      </w:ins>
    </w:p>
    <w:p w14:paraId="6E82ED17" w14:textId="472F1E35" w:rsidR="008D3DA5" w:rsidRPr="00A35E22" w:rsidDel="009065F4" w:rsidRDefault="008D3DA5" w:rsidP="008D3DA5">
      <w:pPr>
        <w:spacing w:line="276" w:lineRule="auto"/>
        <w:jc w:val="both"/>
        <w:rPr>
          <w:del w:id="175" w:author="Marcin Kendziera" w:date="2021-10-27T09:54:00Z"/>
          <w:rFonts w:asciiTheme="minorHAnsi" w:eastAsia="Calibri" w:hAnsiTheme="minorHAnsi" w:cstheme="minorHAnsi"/>
          <w:lang w:eastAsia="pl-PL"/>
          <w:rPrChange w:id="176" w:author="Marcin Kendziera" w:date="2021-10-27T08:59:00Z">
            <w:rPr>
              <w:del w:id="177" w:author="Marcin Kendziera" w:date="2021-10-27T09:54:00Z"/>
              <w:rFonts w:eastAsia="Calibri"/>
              <w:highlight w:val="yellow"/>
              <w:lang w:eastAsia="pl-PL"/>
            </w:rPr>
          </w:rPrChange>
        </w:rPr>
      </w:pPr>
      <w:del w:id="178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179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 xml:space="preserve">- tablicy ogłoszeń Urzędu Gminy Tomaszów Lubelski </w:delText>
        </w:r>
      </w:del>
    </w:p>
    <w:p w14:paraId="2FCE8EA2" w14:textId="300357B0" w:rsidR="008D3DA5" w:rsidRPr="00A35E22" w:rsidDel="009065F4" w:rsidRDefault="008D3DA5" w:rsidP="008D3DA5">
      <w:pPr>
        <w:spacing w:line="276" w:lineRule="auto"/>
        <w:jc w:val="both"/>
        <w:rPr>
          <w:del w:id="180" w:author="Marcin Kendziera" w:date="2021-10-27T09:54:00Z"/>
          <w:rFonts w:asciiTheme="minorHAnsi" w:eastAsia="Calibri" w:hAnsiTheme="minorHAnsi" w:cstheme="minorHAnsi"/>
          <w:lang w:eastAsia="pl-PL"/>
          <w:rPrChange w:id="181" w:author="Marcin Kendziera" w:date="2021-10-27T08:59:00Z">
            <w:rPr>
              <w:del w:id="182" w:author="Marcin Kendziera" w:date="2021-10-27T09:54:00Z"/>
              <w:rFonts w:eastAsia="Calibri"/>
              <w:highlight w:val="yellow"/>
              <w:lang w:eastAsia="pl-PL"/>
            </w:rPr>
          </w:rPrChange>
        </w:rPr>
      </w:pPr>
      <w:del w:id="183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184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>- stronie internetowej Biuletynu Informacji Publicznej Urzędu Gminy Jarczów,</w:delText>
        </w:r>
      </w:del>
    </w:p>
    <w:p w14:paraId="22429952" w14:textId="5E923E44" w:rsidR="008D3DA5" w:rsidRPr="00A35E22" w:rsidDel="009065F4" w:rsidRDefault="008D3DA5" w:rsidP="008D3DA5">
      <w:pPr>
        <w:spacing w:line="276" w:lineRule="auto"/>
        <w:jc w:val="both"/>
        <w:rPr>
          <w:del w:id="185" w:author="Marcin Kendziera" w:date="2021-10-27T09:54:00Z"/>
          <w:rFonts w:asciiTheme="minorHAnsi" w:eastAsia="Calibri" w:hAnsiTheme="minorHAnsi" w:cstheme="minorHAnsi"/>
          <w:lang w:eastAsia="pl-PL"/>
          <w:rPrChange w:id="186" w:author="Marcin Kendziera" w:date="2021-10-27T08:59:00Z">
            <w:rPr>
              <w:del w:id="187" w:author="Marcin Kendziera" w:date="2021-10-27T09:54:00Z"/>
              <w:rFonts w:eastAsia="Calibri"/>
              <w:highlight w:val="yellow"/>
              <w:lang w:eastAsia="pl-PL"/>
            </w:rPr>
          </w:rPrChange>
        </w:rPr>
      </w:pPr>
      <w:del w:id="188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189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>- tablicach ogłoszeń sołectw w gminie Jarczów: ….</w:delText>
        </w:r>
      </w:del>
    </w:p>
    <w:p w14:paraId="7000A8AA" w14:textId="58305AB1" w:rsidR="008D3DA5" w:rsidRPr="00A35E22" w:rsidDel="009065F4" w:rsidRDefault="008D3DA5" w:rsidP="008D3DA5">
      <w:pPr>
        <w:spacing w:line="276" w:lineRule="auto"/>
        <w:jc w:val="both"/>
        <w:rPr>
          <w:del w:id="190" w:author="Marcin Kendziera" w:date="2021-10-27T09:54:00Z"/>
          <w:rFonts w:asciiTheme="minorHAnsi" w:eastAsia="Calibri" w:hAnsiTheme="minorHAnsi" w:cstheme="minorHAnsi"/>
          <w:lang w:eastAsia="pl-PL"/>
          <w:rPrChange w:id="191" w:author="Marcin Kendziera" w:date="2021-10-27T08:59:00Z">
            <w:rPr>
              <w:del w:id="192" w:author="Marcin Kendziera" w:date="2021-10-27T09:54:00Z"/>
              <w:rFonts w:eastAsia="Calibri"/>
              <w:highlight w:val="yellow"/>
              <w:lang w:eastAsia="pl-PL"/>
            </w:rPr>
          </w:rPrChange>
        </w:rPr>
      </w:pPr>
      <w:del w:id="193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194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>- stronie internetowej Biuletynu Informacji Publicznej Urzędu Gminy Tomaszów Lubelski,</w:delText>
        </w:r>
      </w:del>
    </w:p>
    <w:p w14:paraId="645385B4" w14:textId="6B55AF37" w:rsidR="008D3DA5" w:rsidRPr="00A35E22" w:rsidDel="009065F4" w:rsidRDefault="008D3DA5" w:rsidP="008D3DA5">
      <w:pPr>
        <w:spacing w:line="276" w:lineRule="auto"/>
        <w:jc w:val="both"/>
        <w:rPr>
          <w:del w:id="195" w:author="Marcin Kendziera" w:date="2021-10-27T09:54:00Z"/>
          <w:rFonts w:asciiTheme="minorHAnsi" w:eastAsia="Calibri" w:hAnsiTheme="minorHAnsi" w:cstheme="minorHAnsi"/>
          <w:lang w:eastAsia="pl-PL"/>
          <w:rPrChange w:id="196" w:author="Marcin Kendziera" w:date="2021-10-27T08:59:00Z">
            <w:rPr>
              <w:del w:id="197" w:author="Marcin Kendziera" w:date="2021-10-27T09:54:00Z"/>
              <w:rFonts w:eastAsia="Calibri"/>
              <w:lang w:eastAsia="pl-PL"/>
            </w:rPr>
          </w:rPrChange>
        </w:rPr>
      </w:pPr>
      <w:del w:id="198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199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>- tablicach ogłoszeń sołectw w gminie Tomaszów Lubelski.</w:delText>
        </w:r>
      </w:del>
    </w:p>
    <w:p w14:paraId="733D45A5" w14:textId="5725D06A" w:rsidR="008D3DA5" w:rsidRPr="00A35E22" w:rsidDel="009065F4" w:rsidRDefault="008D3DA5" w:rsidP="008D3DA5">
      <w:pPr>
        <w:spacing w:line="276" w:lineRule="auto"/>
        <w:jc w:val="both"/>
        <w:rPr>
          <w:del w:id="200" w:author="Marcin Kendziera" w:date="2021-10-27T09:54:00Z"/>
          <w:rFonts w:asciiTheme="minorHAnsi" w:eastAsia="Calibri" w:hAnsiTheme="minorHAnsi" w:cstheme="minorHAnsi"/>
          <w:lang w:eastAsia="pl-PL"/>
          <w:rPrChange w:id="201" w:author="Marcin Kendziera" w:date="2021-10-27T08:59:00Z">
            <w:rPr>
              <w:del w:id="202" w:author="Marcin Kendziera" w:date="2021-10-27T09:54:00Z"/>
              <w:rFonts w:eastAsia="Calibri"/>
              <w:highlight w:val="yellow"/>
              <w:lang w:eastAsia="pl-PL"/>
            </w:rPr>
          </w:rPrChange>
        </w:rPr>
      </w:pPr>
      <w:del w:id="203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204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>- tablicy ogłoszeń Urzędu Gminy … ,</w:delText>
        </w:r>
      </w:del>
    </w:p>
    <w:p w14:paraId="10A5C36E" w14:textId="3F4588EB" w:rsidR="008D3DA5" w:rsidRPr="00A35E22" w:rsidDel="009065F4" w:rsidRDefault="008D3DA5" w:rsidP="008D3DA5">
      <w:pPr>
        <w:spacing w:line="276" w:lineRule="auto"/>
        <w:jc w:val="both"/>
        <w:rPr>
          <w:del w:id="205" w:author="Marcin Kendziera" w:date="2021-10-27T09:54:00Z"/>
          <w:rFonts w:asciiTheme="minorHAnsi" w:eastAsia="Calibri" w:hAnsiTheme="minorHAnsi" w:cstheme="minorHAnsi"/>
          <w:lang w:eastAsia="pl-PL"/>
          <w:rPrChange w:id="206" w:author="Marcin Kendziera" w:date="2021-10-27T08:59:00Z">
            <w:rPr>
              <w:del w:id="207" w:author="Marcin Kendziera" w:date="2021-10-27T09:54:00Z"/>
              <w:rFonts w:eastAsia="Calibri"/>
              <w:highlight w:val="yellow"/>
              <w:lang w:eastAsia="pl-PL"/>
            </w:rPr>
          </w:rPrChange>
        </w:rPr>
      </w:pPr>
      <w:del w:id="208" w:author="Marcin Kendziera" w:date="2021-10-27T09:54:00Z">
        <w:r w:rsidRPr="00A35E22" w:rsidDel="009065F4">
          <w:rPr>
            <w:rFonts w:asciiTheme="minorHAnsi" w:eastAsia="Calibri" w:hAnsiTheme="minorHAnsi" w:cstheme="minorHAnsi"/>
            <w:lang w:eastAsia="pl-PL"/>
            <w:rPrChange w:id="209" w:author="Marcin Kendziera" w:date="2021-10-27T08:59:00Z">
              <w:rPr>
                <w:rFonts w:eastAsia="Calibri"/>
                <w:highlight w:val="yellow"/>
                <w:lang w:eastAsia="pl-PL"/>
              </w:rPr>
            </w:rPrChange>
          </w:rPr>
          <w:delText>- …</w:delText>
        </w:r>
      </w:del>
    </w:p>
    <w:p w14:paraId="4247096F" w14:textId="77777777" w:rsidR="008D3DA5" w:rsidRPr="00A35E22" w:rsidRDefault="008D3DA5" w:rsidP="008D3DA5">
      <w:pPr>
        <w:spacing w:line="276" w:lineRule="auto"/>
        <w:jc w:val="both"/>
        <w:rPr>
          <w:rFonts w:asciiTheme="minorHAnsi" w:eastAsia="Calibri" w:hAnsiTheme="minorHAnsi" w:cstheme="minorHAnsi"/>
          <w:rPrChange w:id="210" w:author="Marcin Kendziera" w:date="2021-10-27T08:58:00Z">
            <w:rPr>
              <w:rFonts w:eastAsia="Calibri"/>
            </w:rPr>
          </w:rPrChange>
        </w:rPr>
      </w:pPr>
    </w:p>
    <w:p w14:paraId="3A41C330" w14:textId="77777777" w:rsidR="008D3DA5" w:rsidRPr="00A35E22" w:rsidRDefault="008D3DA5" w:rsidP="008D3DA5">
      <w:pPr>
        <w:spacing w:line="360" w:lineRule="auto"/>
        <w:jc w:val="both"/>
        <w:rPr>
          <w:rFonts w:asciiTheme="minorHAnsi" w:eastAsia="Calibri" w:hAnsiTheme="minorHAnsi" w:cstheme="minorHAnsi"/>
          <w:rPrChange w:id="211" w:author="Marcin Kendziera" w:date="2021-10-27T08:58:00Z">
            <w:rPr>
              <w:rFonts w:eastAsia="Calibri"/>
            </w:rPr>
          </w:rPrChange>
        </w:rPr>
      </w:pPr>
    </w:p>
    <w:p w14:paraId="07E9D671" w14:textId="77777777" w:rsidR="008D3DA5" w:rsidRPr="00A35E22" w:rsidRDefault="008D3DA5" w:rsidP="008D3DA5">
      <w:pPr>
        <w:spacing w:line="360" w:lineRule="auto"/>
        <w:jc w:val="both"/>
        <w:rPr>
          <w:rFonts w:asciiTheme="minorHAnsi" w:eastAsia="Calibri" w:hAnsiTheme="minorHAnsi" w:cstheme="minorHAnsi"/>
          <w:rPrChange w:id="212" w:author="Marcin Kendziera" w:date="2021-10-27T08:58:00Z">
            <w:rPr>
              <w:rFonts w:eastAsia="Calibri"/>
            </w:rPr>
          </w:rPrChange>
        </w:rPr>
      </w:pPr>
    </w:p>
    <w:p w14:paraId="30D463E6" w14:textId="77777777" w:rsidR="008D3DA5" w:rsidRPr="00A35E22" w:rsidDel="009065F4" w:rsidRDefault="008D3DA5" w:rsidP="008D3DA5">
      <w:pPr>
        <w:spacing w:line="360" w:lineRule="auto"/>
        <w:jc w:val="both"/>
        <w:rPr>
          <w:del w:id="213" w:author="Marcin Kendziera" w:date="2021-10-27T09:58:00Z"/>
          <w:rFonts w:asciiTheme="minorHAnsi" w:eastAsia="Calibri" w:hAnsiTheme="minorHAnsi" w:cstheme="minorHAnsi"/>
          <w:rPrChange w:id="214" w:author="Marcin Kendziera" w:date="2021-10-27T08:58:00Z">
            <w:rPr>
              <w:del w:id="215" w:author="Marcin Kendziera" w:date="2021-10-27T09:58:00Z"/>
              <w:rFonts w:eastAsia="Calibri"/>
            </w:rPr>
          </w:rPrChange>
        </w:rPr>
      </w:pPr>
    </w:p>
    <w:p w14:paraId="5F0946E5" w14:textId="77777777" w:rsidR="008D3DA5" w:rsidRPr="00A35E22" w:rsidDel="009065F4" w:rsidRDefault="008D3DA5" w:rsidP="008D3DA5">
      <w:pPr>
        <w:spacing w:line="360" w:lineRule="auto"/>
        <w:jc w:val="both"/>
        <w:rPr>
          <w:del w:id="216" w:author="Marcin Kendziera" w:date="2021-10-27T09:58:00Z"/>
          <w:rFonts w:asciiTheme="minorHAnsi" w:eastAsia="Calibri" w:hAnsiTheme="minorHAnsi" w:cstheme="minorHAnsi"/>
          <w:rPrChange w:id="217" w:author="Marcin Kendziera" w:date="2021-10-27T08:58:00Z">
            <w:rPr>
              <w:del w:id="218" w:author="Marcin Kendziera" w:date="2021-10-27T09:58:00Z"/>
              <w:rFonts w:eastAsia="Calibri"/>
            </w:rPr>
          </w:rPrChange>
        </w:rPr>
      </w:pPr>
    </w:p>
    <w:p w14:paraId="01F19EF4" w14:textId="77777777" w:rsidR="008D3DA5" w:rsidRPr="00A35E22" w:rsidDel="009065F4" w:rsidRDefault="008D3DA5" w:rsidP="008D3DA5">
      <w:pPr>
        <w:spacing w:line="360" w:lineRule="auto"/>
        <w:jc w:val="both"/>
        <w:rPr>
          <w:del w:id="219" w:author="Marcin Kendziera" w:date="2021-10-27T09:58:00Z"/>
          <w:rFonts w:asciiTheme="minorHAnsi" w:eastAsia="Calibri" w:hAnsiTheme="minorHAnsi" w:cstheme="minorHAnsi"/>
          <w:rPrChange w:id="220" w:author="Marcin Kendziera" w:date="2021-10-27T08:58:00Z">
            <w:rPr>
              <w:del w:id="221" w:author="Marcin Kendziera" w:date="2021-10-27T09:58:00Z"/>
              <w:rFonts w:eastAsia="Calibri"/>
            </w:rPr>
          </w:rPrChange>
        </w:rPr>
      </w:pPr>
    </w:p>
    <w:p w14:paraId="2D6BAF5D" w14:textId="77777777" w:rsidR="008D3DA5" w:rsidRPr="00A35E22" w:rsidDel="009065F4" w:rsidRDefault="008D3DA5" w:rsidP="008D3DA5">
      <w:pPr>
        <w:spacing w:line="360" w:lineRule="auto"/>
        <w:jc w:val="both"/>
        <w:rPr>
          <w:del w:id="222" w:author="Marcin Kendziera" w:date="2021-10-27T09:58:00Z"/>
          <w:rFonts w:asciiTheme="minorHAnsi" w:eastAsia="Calibri" w:hAnsiTheme="minorHAnsi" w:cstheme="minorHAnsi"/>
          <w:rPrChange w:id="223" w:author="Marcin Kendziera" w:date="2021-10-27T08:58:00Z">
            <w:rPr>
              <w:del w:id="224" w:author="Marcin Kendziera" w:date="2021-10-27T09:58:00Z"/>
              <w:rFonts w:eastAsia="Calibri"/>
            </w:rPr>
          </w:rPrChange>
        </w:rPr>
      </w:pPr>
    </w:p>
    <w:p w14:paraId="17334986" w14:textId="77777777" w:rsidR="008D3DA5" w:rsidRPr="00A35E22" w:rsidDel="009065F4" w:rsidRDefault="008D3DA5" w:rsidP="008D3DA5">
      <w:pPr>
        <w:spacing w:line="360" w:lineRule="auto"/>
        <w:jc w:val="both"/>
        <w:rPr>
          <w:del w:id="225" w:author="Marcin Kendziera" w:date="2021-10-27T09:58:00Z"/>
          <w:rFonts w:asciiTheme="minorHAnsi" w:eastAsia="Calibri" w:hAnsiTheme="minorHAnsi" w:cstheme="minorHAnsi"/>
          <w:rPrChange w:id="226" w:author="Marcin Kendziera" w:date="2021-10-27T08:58:00Z">
            <w:rPr>
              <w:del w:id="227" w:author="Marcin Kendziera" w:date="2021-10-27T09:58:00Z"/>
              <w:rFonts w:eastAsia="Calibri"/>
            </w:rPr>
          </w:rPrChange>
        </w:rPr>
      </w:pPr>
    </w:p>
    <w:p w14:paraId="25984FC8" w14:textId="77777777" w:rsidR="008D3DA5" w:rsidRPr="00A35E22" w:rsidDel="009065F4" w:rsidRDefault="008D3DA5" w:rsidP="008D3DA5">
      <w:pPr>
        <w:spacing w:line="360" w:lineRule="auto"/>
        <w:jc w:val="both"/>
        <w:rPr>
          <w:del w:id="228" w:author="Marcin Kendziera" w:date="2021-10-27T09:58:00Z"/>
          <w:rFonts w:asciiTheme="minorHAnsi" w:eastAsia="Calibri" w:hAnsiTheme="minorHAnsi" w:cstheme="minorHAnsi"/>
          <w:rPrChange w:id="229" w:author="Marcin Kendziera" w:date="2021-10-27T08:58:00Z">
            <w:rPr>
              <w:del w:id="230" w:author="Marcin Kendziera" w:date="2021-10-27T09:58:00Z"/>
              <w:rFonts w:eastAsia="Calibri"/>
            </w:rPr>
          </w:rPrChange>
        </w:rPr>
      </w:pPr>
    </w:p>
    <w:p w14:paraId="5F3964AD" w14:textId="77777777" w:rsidR="008D3DA5" w:rsidRPr="00A35E22" w:rsidDel="009065F4" w:rsidRDefault="008D3DA5" w:rsidP="008D3DA5">
      <w:pPr>
        <w:spacing w:line="360" w:lineRule="auto"/>
        <w:jc w:val="both"/>
        <w:rPr>
          <w:del w:id="231" w:author="Marcin Kendziera" w:date="2021-10-27T09:58:00Z"/>
          <w:rFonts w:asciiTheme="minorHAnsi" w:eastAsia="Calibri" w:hAnsiTheme="minorHAnsi" w:cstheme="minorHAnsi"/>
          <w:rPrChange w:id="232" w:author="Marcin Kendziera" w:date="2021-10-27T08:58:00Z">
            <w:rPr>
              <w:del w:id="233" w:author="Marcin Kendziera" w:date="2021-10-27T09:58:00Z"/>
              <w:rFonts w:eastAsia="Calibri"/>
            </w:rPr>
          </w:rPrChange>
        </w:rPr>
      </w:pPr>
    </w:p>
    <w:p w14:paraId="37D82374" w14:textId="77777777" w:rsidR="008D3DA5" w:rsidRPr="00A35E22" w:rsidDel="009065F4" w:rsidRDefault="008D3DA5" w:rsidP="008D3DA5">
      <w:pPr>
        <w:spacing w:line="360" w:lineRule="auto"/>
        <w:jc w:val="both"/>
        <w:rPr>
          <w:del w:id="234" w:author="Marcin Kendziera" w:date="2021-10-27T09:58:00Z"/>
          <w:rFonts w:asciiTheme="minorHAnsi" w:eastAsia="Calibri" w:hAnsiTheme="minorHAnsi" w:cstheme="minorHAnsi"/>
          <w:rPrChange w:id="235" w:author="Marcin Kendziera" w:date="2021-10-27T08:58:00Z">
            <w:rPr>
              <w:del w:id="236" w:author="Marcin Kendziera" w:date="2021-10-27T09:58:00Z"/>
              <w:rFonts w:eastAsia="Calibri"/>
            </w:rPr>
          </w:rPrChange>
        </w:rPr>
      </w:pPr>
    </w:p>
    <w:p w14:paraId="79D4F47A" w14:textId="77777777" w:rsidR="008D3DA5" w:rsidRPr="00A35E22" w:rsidDel="009065F4" w:rsidRDefault="008D3DA5" w:rsidP="008D3DA5">
      <w:pPr>
        <w:spacing w:line="360" w:lineRule="auto"/>
        <w:jc w:val="both"/>
        <w:rPr>
          <w:del w:id="237" w:author="Marcin Kendziera" w:date="2021-10-27T09:58:00Z"/>
          <w:rFonts w:asciiTheme="minorHAnsi" w:eastAsia="Calibri" w:hAnsiTheme="minorHAnsi" w:cstheme="minorHAnsi"/>
          <w:rPrChange w:id="238" w:author="Marcin Kendziera" w:date="2021-10-27T08:58:00Z">
            <w:rPr>
              <w:del w:id="239" w:author="Marcin Kendziera" w:date="2021-10-27T09:58:00Z"/>
              <w:rFonts w:eastAsia="Calibri"/>
            </w:rPr>
          </w:rPrChange>
        </w:rPr>
      </w:pPr>
    </w:p>
    <w:p w14:paraId="79B3D644" w14:textId="77777777" w:rsidR="008D3DA5" w:rsidRPr="00A35E22" w:rsidDel="009065F4" w:rsidRDefault="008D3DA5" w:rsidP="008D3DA5">
      <w:pPr>
        <w:spacing w:line="360" w:lineRule="auto"/>
        <w:jc w:val="both"/>
        <w:rPr>
          <w:del w:id="240" w:author="Marcin Kendziera" w:date="2021-10-27T09:58:00Z"/>
          <w:rFonts w:asciiTheme="minorHAnsi" w:eastAsia="Calibri" w:hAnsiTheme="minorHAnsi" w:cstheme="minorHAnsi"/>
          <w:rPrChange w:id="241" w:author="Marcin Kendziera" w:date="2021-10-27T08:58:00Z">
            <w:rPr>
              <w:del w:id="242" w:author="Marcin Kendziera" w:date="2021-10-27T09:58:00Z"/>
              <w:rFonts w:eastAsia="Calibri"/>
            </w:rPr>
          </w:rPrChange>
        </w:rPr>
      </w:pPr>
    </w:p>
    <w:p w14:paraId="032FE8EA" w14:textId="77777777" w:rsidR="008D3DA5" w:rsidRPr="00A35E22" w:rsidDel="009065F4" w:rsidRDefault="008D3DA5" w:rsidP="008D3DA5">
      <w:pPr>
        <w:spacing w:line="360" w:lineRule="auto"/>
        <w:jc w:val="both"/>
        <w:rPr>
          <w:del w:id="243" w:author="Marcin Kendziera" w:date="2021-10-27T09:58:00Z"/>
          <w:rFonts w:asciiTheme="minorHAnsi" w:eastAsia="Calibri" w:hAnsiTheme="minorHAnsi" w:cstheme="minorHAnsi"/>
          <w:rPrChange w:id="244" w:author="Marcin Kendziera" w:date="2021-10-27T08:58:00Z">
            <w:rPr>
              <w:del w:id="245" w:author="Marcin Kendziera" w:date="2021-10-27T09:58:00Z"/>
              <w:rFonts w:eastAsia="Calibri"/>
            </w:rPr>
          </w:rPrChange>
        </w:rPr>
      </w:pPr>
    </w:p>
    <w:p w14:paraId="6007165F" w14:textId="77777777" w:rsidR="008D3DA5" w:rsidRPr="00A35E22" w:rsidDel="009065F4" w:rsidRDefault="008D3DA5" w:rsidP="008D3DA5">
      <w:pPr>
        <w:spacing w:line="360" w:lineRule="auto"/>
        <w:jc w:val="both"/>
        <w:rPr>
          <w:del w:id="246" w:author="Marcin Kendziera" w:date="2021-10-27T09:58:00Z"/>
          <w:rFonts w:asciiTheme="minorHAnsi" w:eastAsia="Calibri" w:hAnsiTheme="minorHAnsi" w:cstheme="minorHAnsi"/>
          <w:rPrChange w:id="247" w:author="Marcin Kendziera" w:date="2021-10-27T08:58:00Z">
            <w:rPr>
              <w:del w:id="248" w:author="Marcin Kendziera" w:date="2021-10-27T09:58:00Z"/>
              <w:rFonts w:eastAsia="Calibri"/>
            </w:rPr>
          </w:rPrChange>
        </w:rPr>
      </w:pPr>
    </w:p>
    <w:p w14:paraId="0AF231A7" w14:textId="77777777" w:rsidR="008D3DA5" w:rsidRPr="00A35E22" w:rsidDel="009065F4" w:rsidRDefault="008D3DA5" w:rsidP="008D3DA5">
      <w:pPr>
        <w:spacing w:line="360" w:lineRule="auto"/>
        <w:jc w:val="both"/>
        <w:rPr>
          <w:del w:id="249" w:author="Marcin Kendziera" w:date="2021-10-27T09:58:00Z"/>
          <w:rFonts w:asciiTheme="minorHAnsi" w:eastAsia="Calibri" w:hAnsiTheme="minorHAnsi" w:cstheme="minorHAnsi"/>
          <w:rPrChange w:id="250" w:author="Marcin Kendziera" w:date="2021-10-27T08:58:00Z">
            <w:rPr>
              <w:del w:id="251" w:author="Marcin Kendziera" w:date="2021-10-27T09:58:00Z"/>
              <w:rFonts w:eastAsia="Calibri"/>
            </w:rPr>
          </w:rPrChange>
        </w:rPr>
      </w:pPr>
    </w:p>
    <w:p w14:paraId="086796CF" w14:textId="77777777" w:rsidR="008D3DA5" w:rsidRPr="00A35E22" w:rsidDel="009065F4" w:rsidRDefault="008D3DA5" w:rsidP="008D3DA5">
      <w:pPr>
        <w:spacing w:line="360" w:lineRule="auto"/>
        <w:jc w:val="both"/>
        <w:rPr>
          <w:del w:id="252" w:author="Marcin Kendziera" w:date="2021-10-27T09:58:00Z"/>
          <w:rFonts w:asciiTheme="minorHAnsi" w:eastAsia="Calibri" w:hAnsiTheme="minorHAnsi" w:cstheme="minorHAnsi"/>
          <w:rPrChange w:id="253" w:author="Marcin Kendziera" w:date="2021-10-27T08:58:00Z">
            <w:rPr>
              <w:del w:id="254" w:author="Marcin Kendziera" w:date="2021-10-27T09:58:00Z"/>
              <w:rFonts w:eastAsia="Calibri"/>
            </w:rPr>
          </w:rPrChange>
        </w:rPr>
      </w:pPr>
    </w:p>
    <w:p w14:paraId="09112D16" w14:textId="77777777" w:rsidR="008D3DA5" w:rsidRPr="00A35E22" w:rsidDel="009065F4" w:rsidRDefault="008D3DA5" w:rsidP="008D3DA5">
      <w:pPr>
        <w:spacing w:line="360" w:lineRule="auto"/>
        <w:jc w:val="both"/>
        <w:rPr>
          <w:del w:id="255" w:author="Marcin Kendziera" w:date="2021-10-27T09:58:00Z"/>
          <w:rFonts w:asciiTheme="minorHAnsi" w:eastAsia="Calibri" w:hAnsiTheme="minorHAnsi" w:cstheme="minorHAnsi"/>
          <w:rPrChange w:id="256" w:author="Marcin Kendziera" w:date="2021-10-27T08:58:00Z">
            <w:rPr>
              <w:del w:id="257" w:author="Marcin Kendziera" w:date="2021-10-27T09:58:00Z"/>
              <w:rFonts w:eastAsia="Calibri"/>
            </w:rPr>
          </w:rPrChange>
        </w:rPr>
      </w:pPr>
    </w:p>
    <w:p w14:paraId="72FB6D12" w14:textId="77777777" w:rsidR="008D3DA5" w:rsidRPr="00A35E22" w:rsidDel="009065F4" w:rsidRDefault="008D3DA5" w:rsidP="008D3DA5">
      <w:pPr>
        <w:spacing w:line="360" w:lineRule="auto"/>
        <w:jc w:val="both"/>
        <w:rPr>
          <w:del w:id="258" w:author="Marcin Kendziera" w:date="2021-10-27T09:58:00Z"/>
          <w:rFonts w:asciiTheme="minorHAnsi" w:eastAsia="Calibri" w:hAnsiTheme="minorHAnsi" w:cstheme="minorHAnsi"/>
          <w:rPrChange w:id="259" w:author="Marcin Kendziera" w:date="2021-10-27T08:58:00Z">
            <w:rPr>
              <w:del w:id="260" w:author="Marcin Kendziera" w:date="2021-10-27T09:58:00Z"/>
              <w:rFonts w:eastAsia="Calibri"/>
            </w:rPr>
          </w:rPrChange>
        </w:rPr>
      </w:pPr>
    </w:p>
    <w:p w14:paraId="329441B4" w14:textId="77777777" w:rsidR="008D3DA5" w:rsidRPr="00A35E22" w:rsidDel="009065F4" w:rsidRDefault="008D3DA5" w:rsidP="008D3DA5">
      <w:pPr>
        <w:spacing w:line="360" w:lineRule="auto"/>
        <w:jc w:val="both"/>
        <w:rPr>
          <w:del w:id="261" w:author="Marcin Kendziera" w:date="2021-10-27T09:58:00Z"/>
          <w:rFonts w:asciiTheme="minorHAnsi" w:eastAsia="Calibri" w:hAnsiTheme="minorHAnsi" w:cstheme="minorHAnsi"/>
          <w:rPrChange w:id="262" w:author="Marcin Kendziera" w:date="2021-10-27T08:58:00Z">
            <w:rPr>
              <w:del w:id="263" w:author="Marcin Kendziera" w:date="2021-10-27T09:58:00Z"/>
              <w:rFonts w:eastAsia="Calibri"/>
            </w:rPr>
          </w:rPrChange>
        </w:rPr>
      </w:pPr>
    </w:p>
    <w:p w14:paraId="7CA95B19" w14:textId="77777777" w:rsidR="008D3DA5" w:rsidRPr="00A35E22" w:rsidRDefault="008D3DA5" w:rsidP="008D3DA5">
      <w:pPr>
        <w:spacing w:line="360" w:lineRule="auto"/>
        <w:jc w:val="both"/>
        <w:rPr>
          <w:rFonts w:asciiTheme="minorHAnsi" w:eastAsia="Calibri" w:hAnsiTheme="minorHAnsi" w:cstheme="minorHAnsi"/>
          <w:rPrChange w:id="264" w:author="Marcin Kendziera" w:date="2021-10-27T08:58:00Z">
            <w:rPr>
              <w:rFonts w:eastAsia="Calibri"/>
            </w:rPr>
          </w:rPrChange>
        </w:rPr>
      </w:pPr>
      <w:r w:rsidRPr="00A35E22">
        <w:rPr>
          <w:rFonts w:asciiTheme="minorHAnsi" w:eastAsia="Calibri" w:hAnsiTheme="minorHAnsi" w:cstheme="minorHAnsi"/>
          <w:rPrChange w:id="265" w:author="Marcin Kendziera" w:date="2021-10-27T08:58:00Z">
            <w:rPr>
              <w:rFonts w:eastAsia="Calibri"/>
            </w:rPr>
          </w:rPrChange>
        </w:rPr>
        <w:t>Wywieszono w ......................................... na okres: od dnia ……………….. do dnia ………………</w:t>
      </w:r>
    </w:p>
    <w:p w14:paraId="0818BD94" w14:textId="77777777" w:rsidR="008D3DA5" w:rsidRPr="00A35E22" w:rsidRDefault="008D3DA5" w:rsidP="008D3DA5">
      <w:pPr>
        <w:spacing w:line="360" w:lineRule="auto"/>
        <w:jc w:val="both"/>
        <w:rPr>
          <w:rFonts w:asciiTheme="minorHAnsi" w:eastAsia="Calibri" w:hAnsiTheme="minorHAnsi" w:cstheme="minorHAnsi"/>
          <w:rPrChange w:id="266" w:author="Marcin Kendziera" w:date="2021-10-27T08:58:00Z">
            <w:rPr>
              <w:rFonts w:eastAsia="Calibri"/>
            </w:rPr>
          </w:rPrChange>
        </w:rPr>
      </w:pPr>
      <w:r w:rsidRPr="00A35E22">
        <w:rPr>
          <w:rFonts w:asciiTheme="minorHAnsi" w:eastAsia="Calibri" w:hAnsiTheme="minorHAnsi" w:cstheme="minorHAnsi"/>
          <w:rPrChange w:id="267" w:author="Marcin Kendziera" w:date="2021-10-27T08:58:00Z">
            <w:rPr>
              <w:rFonts w:eastAsia="Calibri"/>
            </w:rPr>
          </w:rPrChange>
        </w:rPr>
        <w:t xml:space="preserve">                                      (miejsce)                                                (data)                          (data)</w:t>
      </w:r>
    </w:p>
    <w:p w14:paraId="40C32048" w14:textId="12D9FBFB" w:rsidR="00421555" w:rsidRDefault="00421555">
      <w:pPr>
        <w:rPr>
          <w:ins w:id="268" w:author="Marcin Kendziera" w:date="2021-10-27T10:01:00Z"/>
          <w:rFonts w:asciiTheme="minorHAnsi" w:eastAsia="Calibri" w:hAnsiTheme="minorHAnsi" w:cstheme="minorHAnsi"/>
          <w:lang w:eastAsia="en-US"/>
        </w:rPr>
      </w:pPr>
    </w:p>
    <w:p w14:paraId="4FA480A2" w14:textId="74E7A662" w:rsidR="009968BC" w:rsidRDefault="009968BC">
      <w:pPr>
        <w:rPr>
          <w:ins w:id="269" w:author="Marcin Kendziera" w:date="2021-10-27T10:01:00Z"/>
          <w:rFonts w:asciiTheme="minorHAnsi" w:eastAsia="Calibri" w:hAnsiTheme="minorHAnsi" w:cstheme="minorHAnsi"/>
          <w:lang w:eastAsia="en-US"/>
        </w:rPr>
      </w:pPr>
    </w:p>
    <w:p w14:paraId="53A8D2A3" w14:textId="77777777" w:rsidR="009968BC" w:rsidRPr="009968BC" w:rsidRDefault="009968BC" w:rsidP="009968BC">
      <w:pPr>
        <w:suppressAutoHyphens w:val="0"/>
        <w:spacing w:line="360" w:lineRule="auto"/>
        <w:jc w:val="center"/>
        <w:rPr>
          <w:ins w:id="270" w:author="Marcin Kendziera" w:date="2021-10-27T10:03:00Z"/>
          <w:rFonts w:asciiTheme="minorHAnsi" w:eastAsia="Calibri" w:hAnsiTheme="minorHAnsi" w:cstheme="minorHAnsi"/>
          <w:b/>
          <w:bCs/>
          <w:lang w:eastAsia="en-US"/>
          <w:rPrChange w:id="271" w:author="Marcin Kendziera" w:date="2021-10-27T10:03:00Z">
            <w:rPr>
              <w:ins w:id="272" w:author="Marcin Kendziera" w:date="2021-10-27T10:03:00Z"/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</w:rPrChange>
        </w:rPr>
      </w:pPr>
      <w:ins w:id="273" w:author="Marcin Kendziera" w:date="2021-10-27T10:03:00Z">
        <w:r w:rsidRPr="009968BC">
          <w:rPr>
            <w:rFonts w:asciiTheme="minorHAnsi" w:eastAsia="Calibri" w:hAnsiTheme="minorHAnsi" w:cstheme="minorHAnsi"/>
            <w:b/>
            <w:bCs/>
            <w:lang w:eastAsia="en-US"/>
            <w:rPrChange w:id="274" w:author="Marcin Kendziera" w:date="2021-10-27T10:03:00Z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rPrChange>
          </w:rPr>
          <w:t>Pouczenie</w:t>
        </w:r>
      </w:ins>
    </w:p>
    <w:p w14:paraId="0EA5A450" w14:textId="77777777" w:rsidR="009968BC" w:rsidRPr="009968BC" w:rsidRDefault="009968BC" w:rsidP="009968BC">
      <w:pPr>
        <w:suppressAutoHyphens w:val="0"/>
        <w:jc w:val="both"/>
        <w:rPr>
          <w:ins w:id="275" w:author="Marcin Kendziera" w:date="2021-10-27T10:03:00Z"/>
          <w:rFonts w:asciiTheme="minorHAnsi" w:eastAsia="Calibri" w:hAnsiTheme="minorHAnsi" w:cstheme="minorHAnsi"/>
          <w:lang w:eastAsia="en-US"/>
          <w:rPrChange w:id="276" w:author="Marcin Kendziera" w:date="2021-10-27T10:03:00Z">
            <w:rPr>
              <w:ins w:id="277" w:author="Marcin Kendziera" w:date="2021-10-27T10:03:00Z"/>
              <w:rFonts w:ascii="Arial" w:eastAsia="Calibri" w:hAnsi="Arial" w:cs="Arial"/>
              <w:sz w:val="18"/>
              <w:szCs w:val="18"/>
              <w:lang w:eastAsia="en-US"/>
            </w:rPr>
          </w:rPrChange>
        </w:rPr>
      </w:pPr>
      <w:ins w:id="278" w:author="Marcin Kendziera" w:date="2021-10-27T10:03:00Z">
        <w:r w:rsidRPr="009968BC">
          <w:rPr>
            <w:rFonts w:asciiTheme="minorHAnsi" w:eastAsia="Calibri" w:hAnsiTheme="minorHAnsi" w:cstheme="minorHAnsi"/>
            <w:lang w:eastAsia="en-US"/>
            <w:rPrChange w:id="279" w:author="Marcin Kendziera" w:date="2021-10-27T10:03:00Z">
              <w:rPr>
                <w:rFonts w:ascii="Arial" w:eastAsia="Calibri" w:hAnsi="Arial" w:cs="Arial"/>
                <w:sz w:val="18"/>
                <w:szCs w:val="18"/>
                <w:lang w:eastAsia="en-US"/>
              </w:rPr>
            </w:rPrChange>
          </w:rPr>
          <w:t>Zgodnie z art. 49 Kodeksu postępowania administracyjnego, w wypadku zawiadomienia przez obwieszczenie lub w inny zwyczajowo przyjęty w danej miejscowości sposób publicznego ogłaszania, zawiadomienie bądź doręczenie uważa się za dokonane po upływie czternastu dni od dnia publicznego ogłoszenia.</w:t>
        </w:r>
      </w:ins>
    </w:p>
    <w:p w14:paraId="75E6EE24" w14:textId="77777777" w:rsidR="009968BC" w:rsidRPr="009968BC" w:rsidRDefault="009968BC">
      <w:pPr>
        <w:rPr>
          <w:rFonts w:asciiTheme="minorHAnsi" w:eastAsia="Calibri" w:hAnsiTheme="minorHAnsi" w:cstheme="minorHAnsi"/>
          <w:lang w:eastAsia="en-US"/>
          <w:rPrChange w:id="280" w:author="Marcin Kendziera" w:date="2021-10-27T10:03:00Z">
            <w:rPr>
              <w:rFonts w:eastAsia="Calibri"/>
              <w:lang w:eastAsia="en-US"/>
            </w:rPr>
          </w:rPrChange>
        </w:rPr>
      </w:pPr>
    </w:p>
    <w:sectPr w:rsidR="009968BC" w:rsidRPr="00996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cin Kendziera">
    <w15:presenceInfo w15:providerId="Windows Live" w15:userId="f509b7b39d4ed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8B4"/>
    <w:rsid w:val="000441D9"/>
    <w:rsid w:val="00136C47"/>
    <w:rsid w:val="001B4333"/>
    <w:rsid w:val="001D3EC3"/>
    <w:rsid w:val="002528B4"/>
    <w:rsid w:val="00315B77"/>
    <w:rsid w:val="003B149F"/>
    <w:rsid w:val="00421555"/>
    <w:rsid w:val="00461D5E"/>
    <w:rsid w:val="004F22E0"/>
    <w:rsid w:val="0065015B"/>
    <w:rsid w:val="00682B50"/>
    <w:rsid w:val="007A6479"/>
    <w:rsid w:val="007B6415"/>
    <w:rsid w:val="007D2460"/>
    <w:rsid w:val="00802A29"/>
    <w:rsid w:val="00821268"/>
    <w:rsid w:val="008334FC"/>
    <w:rsid w:val="00890DDB"/>
    <w:rsid w:val="00891863"/>
    <w:rsid w:val="008D3DA5"/>
    <w:rsid w:val="009065F4"/>
    <w:rsid w:val="00962A5C"/>
    <w:rsid w:val="009754CE"/>
    <w:rsid w:val="009968BC"/>
    <w:rsid w:val="009D6831"/>
    <w:rsid w:val="00A35E22"/>
    <w:rsid w:val="00A97381"/>
    <w:rsid w:val="00AB114E"/>
    <w:rsid w:val="00B13337"/>
    <w:rsid w:val="00BA15B9"/>
    <w:rsid w:val="00C43496"/>
    <w:rsid w:val="00D739F0"/>
    <w:rsid w:val="00DE1D7D"/>
    <w:rsid w:val="00DF563E"/>
    <w:rsid w:val="00DF57F8"/>
    <w:rsid w:val="00E750D7"/>
    <w:rsid w:val="00EC55BF"/>
    <w:rsid w:val="00EC69BA"/>
    <w:rsid w:val="00F5668A"/>
    <w:rsid w:val="00F73038"/>
    <w:rsid w:val="00F9087D"/>
    <w:rsid w:val="00FE342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36E7"/>
  <w15:chartTrackingRefBased/>
  <w15:docId w15:val="{2DC60D96-03AA-4B46-AB4A-0E1E8A48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1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5015B"/>
    <w:pPr>
      <w:keepNext/>
      <w:numPr>
        <w:numId w:val="1"/>
      </w:numPr>
      <w:jc w:val="center"/>
      <w:outlineLvl w:val="0"/>
    </w:pPr>
    <w:rPr>
      <w:rFonts w:ascii="Verdana" w:hAnsi="Verdan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015B"/>
    <w:rPr>
      <w:rFonts w:ascii="Verdana" w:eastAsia="Times New Roman" w:hAnsi="Verdana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AB114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11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D739F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8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31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andard">
    <w:name w:val="Standard"/>
    <w:rsid w:val="00B1333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90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6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Kendziera</cp:lastModifiedBy>
  <cp:revision>8</cp:revision>
  <cp:lastPrinted>2021-09-13T12:23:00Z</cp:lastPrinted>
  <dcterms:created xsi:type="dcterms:W3CDTF">2021-10-26T20:49:00Z</dcterms:created>
  <dcterms:modified xsi:type="dcterms:W3CDTF">2021-10-27T08:04:00Z</dcterms:modified>
</cp:coreProperties>
</file>