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E098" w14:textId="46BB8E6C" w:rsidR="00946C62" w:rsidRPr="00FF3753" w:rsidRDefault="00850491">
      <w:pPr>
        <w:rPr>
          <w:rFonts w:cstheme="minorHAnsi"/>
          <w:sz w:val="24"/>
          <w:szCs w:val="24"/>
          <w:rPrChange w:id="0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</w:rPr>
        <w:t xml:space="preserve">                                                                                                                       </w:t>
      </w:r>
      <w:ins w:id="1" w:author="Marcin Kendziera" w:date="2021-10-27T09:01:00Z">
        <w:r w:rsidR="00FF3753">
          <w:rPr>
            <w:rFonts w:cstheme="minorHAnsi"/>
          </w:rPr>
          <w:tab/>
        </w:r>
      </w:ins>
      <w:r w:rsidR="00B55773" w:rsidRPr="00FF3753">
        <w:rPr>
          <w:rFonts w:cstheme="minorHAnsi"/>
          <w:sz w:val="24"/>
          <w:szCs w:val="24"/>
          <w:rPrChange w:id="2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Jarczów</w:t>
      </w:r>
      <w:r w:rsidRPr="00FF3753">
        <w:rPr>
          <w:rFonts w:cstheme="minorHAnsi"/>
          <w:sz w:val="24"/>
          <w:szCs w:val="24"/>
          <w:rPrChange w:id="3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, dnia</w:t>
      </w:r>
      <w:r w:rsidR="00B55773" w:rsidRPr="00FF3753">
        <w:rPr>
          <w:rFonts w:cstheme="minorHAnsi"/>
          <w:sz w:val="24"/>
          <w:szCs w:val="24"/>
          <w:rPrChange w:id="4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 xml:space="preserve"> </w:t>
      </w:r>
      <w:del w:id="5" w:author="Marcin Kendziera" w:date="2021-10-27T09:00:00Z">
        <w:r w:rsidR="00B55773" w:rsidRPr="00FF3753" w:rsidDel="00FF3753">
          <w:rPr>
            <w:rFonts w:cstheme="minorHAnsi"/>
            <w:sz w:val="24"/>
            <w:szCs w:val="24"/>
            <w:rPrChange w:id="6" w:author="Marcin Kendziera" w:date="2021-10-27T09:0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… </w:delText>
        </w:r>
      </w:del>
      <w:ins w:id="7" w:author="Marcin Kendziera" w:date="2021-10-27T09:00:00Z">
        <w:r w:rsidR="00FF3753">
          <w:rPr>
            <w:rFonts w:cstheme="minorHAnsi"/>
            <w:sz w:val="24"/>
            <w:szCs w:val="24"/>
          </w:rPr>
          <w:t>27</w:t>
        </w:r>
      </w:ins>
      <w:r w:rsidRPr="00FF3753">
        <w:rPr>
          <w:rFonts w:cstheme="minorHAnsi"/>
          <w:sz w:val="24"/>
          <w:szCs w:val="24"/>
          <w:rPrChange w:id="8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.</w:t>
      </w:r>
      <w:r w:rsidR="00B55773" w:rsidRPr="00FF3753">
        <w:rPr>
          <w:rFonts w:cstheme="minorHAnsi"/>
          <w:sz w:val="24"/>
          <w:szCs w:val="24"/>
          <w:rPrChange w:id="9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10</w:t>
      </w:r>
      <w:r w:rsidRPr="00FF3753">
        <w:rPr>
          <w:rFonts w:cstheme="minorHAnsi"/>
          <w:sz w:val="24"/>
          <w:szCs w:val="24"/>
          <w:rPrChange w:id="10" w:author="Marcin Kendziera" w:date="2021-10-27T09:00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.2021 r.</w:t>
      </w:r>
    </w:p>
    <w:p w14:paraId="2ED1AA30" w14:textId="39EE4243" w:rsidR="00D0543C" w:rsidRPr="00FF3753" w:rsidRDefault="00B55773">
      <w:pPr>
        <w:rPr>
          <w:rFonts w:cstheme="minorHAnsi"/>
          <w:sz w:val="24"/>
          <w:szCs w:val="24"/>
          <w:rPrChange w:id="1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del w:id="12" w:author="Marcin Kendziera" w:date="2021-10-27T09:00:00Z">
        <w:r w:rsidRPr="00FF3753" w:rsidDel="00FF3753">
          <w:rPr>
            <w:rFonts w:cstheme="minorHAnsi"/>
            <w:rPrChange w:id="13" w:author="Marcin Kendziera" w:date="2021-10-27T09:00:00Z">
              <w:rPr>
                <w:rFonts w:ascii="Calibri Light" w:hAnsi="Calibri Light" w:cs="Calibri Light"/>
              </w:rPr>
            </w:rPrChange>
          </w:rPr>
          <w:delText>RRG.6220.2.2020</w:delText>
        </w:r>
      </w:del>
      <w:ins w:id="14" w:author="Marcin Kendziera" w:date="2021-10-27T09:00:00Z">
        <w:r w:rsidR="00FF3753">
          <w:rPr>
            <w:rFonts w:cstheme="minorHAnsi"/>
          </w:rPr>
          <w:t>RiP.6220.2.8.2021</w:t>
        </w:r>
      </w:ins>
    </w:p>
    <w:p w14:paraId="3C7AB274" w14:textId="77777777" w:rsidR="00507F94" w:rsidRPr="00FF3753" w:rsidRDefault="00507F94" w:rsidP="00507F94">
      <w:pPr>
        <w:pStyle w:val="Bezodstpw"/>
        <w:jc w:val="center"/>
        <w:rPr>
          <w:rFonts w:cstheme="minorHAnsi"/>
          <w:sz w:val="24"/>
          <w:szCs w:val="24"/>
          <w:rPrChange w:id="15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A1CDCC3" w14:textId="77777777" w:rsidR="00507F94" w:rsidRPr="00FF3753" w:rsidRDefault="00507F94" w:rsidP="00507F94">
      <w:pPr>
        <w:pStyle w:val="Bezodstpw"/>
        <w:jc w:val="center"/>
        <w:rPr>
          <w:rFonts w:cstheme="minorHAnsi"/>
          <w:b/>
          <w:sz w:val="24"/>
          <w:szCs w:val="24"/>
          <w:rPrChange w:id="16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FF3753">
        <w:rPr>
          <w:rFonts w:cstheme="minorHAnsi"/>
          <w:b/>
          <w:sz w:val="24"/>
          <w:szCs w:val="24"/>
          <w:rPrChange w:id="17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OBWIESZCZENIE</w:t>
      </w:r>
    </w:p>
    <w:p w14:paraId="504E0FC3" w14:textId="77777777" w:rsidR="00507F94" w:rsidRPr="00FF3753" w:rsidRDefault="00507F94" w:rsidP="00507F94">
      <w:pPr>
        <w:pStyle w:val="Bezodstpw"/>
        <w:jc w:val="center"/>
        <w:rPr>
          <w:rFonts w:cstheme="minorHAnsi"/>
          <w:b/>
          <w:sz w:val="24"/>
          <w:szCs w:val="24"/>
          <w:rPrChange w:id="18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FF3753">
        <w:rPr>
          <w:rFonts w:cstheme="minorHAnsi"/>
          <w:b/>
          <w:sz w:val="24"/>
          <w:szCs w:val="24"/>
          <w:rPrChange w:id="19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o rozpoczęciu postępowania administracyjnego prowadzonego z udziałem społeczeństwa</w:t>
      </w:r>
    </w:p>
    <w:p w14:paraId="18A04891" w14:textId="77777777" w:rsidR="00D0543C" w:rsidRPr="00FF3753" w:rsidRDefault="00D0543C" w:rsidP="00F47C35">
      <w:pPr>
        <w:pStyle w:val="Bezodstpw"/>
        <w:rPr>
          <w:rFonts w:cstheme="minorHAnsi"/>
          <w:b/>
          <w:sz w:val="24"/>
          <w:szCs w:val="24"/>
          <w:rPrChange w:id="20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580C933A" w14:textId="77777777" w:rsidR="00507F94" w:rsidRPr="00FF3753" w:rsidRDefault="00507F94" w:rsidP="00507F94">
      <w:pPr>
        <w:pStyle w:val="Bezodstpw"/>
        <w:jc w:val="both"/>
        <w:rPr>
          <w:rFonts w:cstheme="minorHAnsi"/>
          <w:sz w:val="24"/>
          <w:szCs w:val="24"/>
          <w:rPrChange w:id="2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b/>
          <w:sz w:val="24"/>
          <w:szCs w:val="24"/>
          <w:rPrChange w:id="22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ab/>
      </w:r>
      <w:r w:rsidRPr="00FF3753">
        <w:rPr>
          <w:rFonts w:cstheme="minorHAnsi"/>
          <w:sz w:val="24"/>
          <w:szCs w:val="24"/>
          <w:rPrChange w:id="23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Na podstawie art. 33 ust. 1 pkt. 1), 2), 3) ustawy z dnia 03 października 2008 roku o udostępnieniu informacji o środowisku i jego ochronie, udziale społeczeństwa w ochronie środowiska oraz o ocenach oddziaływania na środowisko (Dz. U. z 2021 r., poz. 247)</w:t>
      </w:r>
      <w:r w:rsidR="00327AE6" w:rsidRPr="00FF3753">
        <w:rPr>
          <w:rFonts w:cstheme="minorHAnsi"/>
          <w:sz w:val="24"/>
          <w:szCs w:val="24"/>
          <w:rPrChange w:id="24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</w:p>
    <w:p w14:paraId="75790CE1" w14:textId="77777777" w:rsidR="00D0543C" w:rsidRPr="00FF3753" w:rsidRDefault="00D0543C" w:rsidP="00D0543C">
      <w:pPr>
        <w:pStyle w:val="Bezodstpw"/>
        <w:jc w:val="center"/>
        <w:rPr>
          <w:rFonts w:cstheme="minorHAnsi"/>
          <w:b/>
          <w:sz w:val="24"/>
          <w:szCs w:val="24"/>
          <w:rPrChange w:id="25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3490EF2C" w14:textId="1D309C1B" w:rsidR="00B55773" w:rsidRPr="00FF3753" w:rsidRDefault="00B55773" w:rsidP="00B55773">
      <w:pPr>
        <w:pStyle w:val="Bezodstpw"/>
        <w:jc w:val="center"/>
        <w:rPr>
          <w:rFonts w:cstheme="minorHAnsi"/>
          <w:b/>
          <w:sz w:val="24"/>
          <w:szCs w:val="24"/>
          <w:rPrChange w:id="26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FF3753">
        <w:rPr>
          <w:rFonts w:cstheme="minorHAnsi"/>
          <w:b/>
          <w:sz w:val="24"/>
          <w:szCs w:val="24"/>
          <w:rPrChange w:id="27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podaje się do publicznej wiadomości </w:t>
      </w:r>
      <w:r w:rsidR="007145E3" w:rsidRPr="00FF3753">
        <w:rPr>
          <w:rFonts w:cstheme="minorHAnsi"/>
          <w:b/>
          <w:sz w:val="24"/>
          <w:szCs w:val="24"/>
          <w:rPrChange w:id="28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informację </w:t>
      </w:r>
      <w:r w:rsidRPr="00FF3753">
        <w:rPr>
          <w:rFonts w:cstheme="minorHAnsi"/>
          <w:b/>
          <w:sz w:val="24"/>
          <w:szCs w:val="24"/>
          <w:rPrChange w:id="29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o:</w:t>
      </w:r>
    </w:p>
    <w:p w14:paraId="793F6A9A" w14:textId="77777777" w:rsidR="00D0543C" w:rsidRPr="00FF3753" w:rsidRDefault="00D0543C" w:rsidP="00D0543C">
      <w:pPr>
        <w:pStyle w:val="Bezodstpw"/>
        <w:jc w:val="center"/>
        <w:rPr>
          <w:rFonts w:cstheme="minorHAnsi"/>
          <w:b/>
          <w:sz w:val="24"/>
          <w:szCs w:val="24"/>
          <w:rPrChange w:id="30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0E985E4" w14:textId="34C0A85A" w:rsidR="00D0543C" w:rsidRPr="00FF3753" w:rsidRDefault="00D0543C" w:rsidP="00D0543C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  <w:rPrChange w:id="3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32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o złożeniu przez Inwestora – Elektrownia Wiatrowa Kresy I Sp. z o.o., Raportu o oddziaływaniu na środowisko sporządzonego dla przedsięwzięcia polegającego na </w:t>
      </w:r>
      <w:r w:rsidR="00B55773" w:rsidRPr="00FF3753">
        <w:rPr>
          <w:rFonts w:cstheme="minorHAnsi"/>
          <w:sz w:val="24"/>
          <w:szCs w:val="24"/>
          <w:rPrChange w:id="33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budowie parku elektrowni wiatrowych na terenie gminy Jarczów wraz z infrastrukturą towarzyszącą o łącznej mocy do 30,6</w:t>
      </w:r>
      <w:r w:rsidR="00B55773" w:rsidRPr="00FF3753" w:rsidDel="00B55773">
        <w:rPr>
          <w:rFonts w:cstheme="minorHAnsi"/>
          <w:sz w:val="24"/>
          <w:szCs w:val="24"/>
          <w:rPrChange w:id="34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r w:rsidRPr="00FF3753">
        <w:rPr>
          <w:rFonts w:cstheme="minorHAnsi"/>
          <w:sz w:val="24"/>
          <w:szCs w:val="24"/>
          <w:rPrChange w:id="35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MW</w:t>
      </w:r>
      <w:r w:rsidR="00FB5367" w:rsidRPr="00FF3753">
        <w:rPr>
          <w:rFonts w:cstheme="minorHAnsi"/>
          <w:sz w:val="24"/>
          <w:szCs w:val="24"/>
          <w:rPrChange w:id="36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(poprzednia nazwa przedsięwzięcia: Budowa parku elektrowni wiatrowych na terenie gminy Jarczów wraz z infrastrukturą towarzyszącą o łącznej mocy 30,6</w:t>
      </w:r>
      <w:r w:rsidR="00FB5367" w:rsidRPr="00FF3753" w:rsidDel="00B55773">
        <w:rPr>
          <w:rFonts w:cstheme="minorHAnsi"/>
          <w:sz w:val="24"/>
          <w:szCs w:val="24"/>
          <w:rPrChange w:id="37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r w:rsidR="00FB5367" w:rsidRPr="00FF3753">
        <w:rPr>
          <w:rFonts w:cstheme="minorHAnsi"/>
          <w:sz w:val="24"/>
          <w:szCs w:val="24"/>
          <w:rPrChange w:id="38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MW)</w:t>
      </w:r>
      <w:r w:rsidRPr="00FF3753">
        <w:rPr>
          <w:rFonts w:cstheme="minorHAnsi"/>
          <w:sz w:val="24"/>
          <w:szCs w:val="24"/>
          <w:rPrChange w:id="39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oraz o przystąpieniu do przeprowadzenia oceny oddziaływania na środowisko dla ww. przedsięwzięcia.</w:t>
      </w:r>
    </w:p>
    <w:p w14:paraId="69C23DB0" w14:textId="77777777" w:rsidR="009115A1" w:rsidRPr="00FF3753" w:rsidRDefault="009115A1" w:rsidP="009115A1">
      <w:pPr>
        <w:pStyle w:val="Bezodstpw"/>
        <w:jc w:val="both"/>
        <w:rPr>
          <w:rFonts w:cstheme="minorHAnsi"/>
          <w:sz w:val="24"/>
          <w:szCs w:val="24"/>
          <w:rPrChange w:id="40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BC57C2D" w14:textId="4AC2DDE2" w:rsidR="009115A1" w:rsidRPr="00FF3753" w:rsidRDefault="009115A1" w:rsidP="009115A1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  <w:rPrChange w:id="4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42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przedmiotem prowadzonego postępowania jest przeprowadzenie oceny oddziaływania na środowisko oraz wydanie decyzji o środowiskowych uwarunkowaniach dla zamierzenia polegającego na realizacji przedsięwzięcia </w:t>
      </w:r>
      <w:r w:rsidR="00BB3E5C" w:rsidRPr="00FF3753">
        <w:rPr>
          <w:rFonts w:cstheme="minorHAnsi"/>
          <w:sz w:val="24"/>
          <w:szCs w:val="24"/>
          <w:rPrChange w:id="43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mogącego potencjalnie znacząco oddziaływać na środowisko, dla którego stwierdzono obowiązek </w:t>
      </w:r>
      <w:r w:rsidR="00B55773" w:rsidRPr="00FF3753">
        <w:rPr>
          <w:rFonts w:cstheme="minorHAnsi"/>
          <w:sz w:val="24"/>
          <w:szCs w:val="24"/>
          <w:rPrChange w:id="44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sporządzenia raportu o oddziaływaniu na środowisko oraz </w:t>
      </w:r>
      <w:r w:rsidR="00BB3E5C" w:rsidRPr="00FF3753">
        <w:rPr>
          <w:rFonts w:cstheme="minorHAnsi"/>
          <w:sz w:val="24"/>
          <w:szCs w:val="24"/>
          <w:rPrChange w:id="45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przeprowadzenia postępowania w sprawie oceny oddziaływania na środowisko</w:t>
      </w:r>
      <w:r w:rsidR="00B55773" w:rsidRPr="00FF3753">
        <w:rPr>
          <w:rFonts w:cstheme="minorHAnsi"/>
          <w:sz w:val="24"/>
          <w:szCs w:val="24"/>
          <w:rPrChange w:id="46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,</w:t>
      </w:r>
      <w:r w:rsidR="00BB3E5C" w:rsidRPr="00FF3753">
        <w:rPr>
          <w:rFonts w:cstheme="minorHAnsi"/>
          <w:sz w:val="24"/>
          <w:szCs w:val="24"/>
          <w:rPrChange w:id="47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z uwzględnieniem wpływu na obszary Natura 2000, które </w:t>
      </w:r>
      <w:r w:rsidR="00B55773" w:rsidRPr="00FF3753">
        <w:rPr>
          <w:rFonts w:cstheme="minorHAnsi"/>
          <w:sz w:val="24"/>
          <w:szCs w:val="24"/>
          <w:rPrChange w:id="48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to przedsięwzięcie </w:t>
      </w:r>
      <w:r w:rsidR="00BB3E5C" w:rsidRPr="00FF3753">
        <w:rPr>
          <w:rFonts w:cstheme="minorHAnsi"/>
          <w:sz w:val="24"/>
          <w:szCs w:val="24"/>
          <w:rPrChange w:id="49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sta</w:t>
      </w:r>
      <w:r w:rsidR="00905E82" w:rsidRPr="00FF3753">
        <w:rPr>
          <w:rFonts w:cstheme="minorHAnsi"/>
          <w:sz w:val="24"/>
          <w:szCs w:val="24"/>
          <w:rPrChange w:id="50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nowi instalacje wykorzystujące do wytwarzania energii elektrycznej energię wiatru. Na obecnym et</w:t>
      </w:r>
      <w:r w:rsidR="001A0FA6" w:rsidRPr="00FF3753">
        <w:rPr>
          <w:rFonts w:cstheme="minorHAnsi"/>
          <w:sz w:val="24"/>
          <w:szCs w:val="24"/>
          <w:rPrChange w:id="5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apie postępowania wystąpiono w </w:t>
      </w:r>
      <w:r w:rsidR="001A0FA6" w:rsidRPr="00FF3753">
        <w:rPr>
          <w:rFonts w:cstheme="minorHAnsi"/>
          <w:sz w:val="24"/>
          <w:szCs w:val="24"/>
          <w:rPrChange w:id="52" w:author="Marcin Kendziera" w:date="2021-10-27T09:01:00Z">
            <w:rPr>
              <w:rFonts w:ascii="Times New Roman" w:hAnsi="Times New Roman" w:cs="Times New Roman"/>
              <w:sz w:val="24"/>
              <w:szCs w:val="24"/>
            </w:rPr>
          </w:rPrChange>
        </w:rPr>
        <w:t>dni</w:t>
      </w:r>
      <w:r w:rsidR="001A0FA6" w:rsidRPr="00FF3753">
        <w:rPr>
          <w:rFonts w:cstheme="minorHAnsi"/>
          <w:sz w:val="24"/>
          <w:szCs w:val="24"/>
          <w:rPrChange w:id="53" w:author="Marcin Kendziera" w:date="2021-10-27T09:01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 xml:space="preserve">u </w:t>
      </w:r>
      <w:del w:id="54" w:author="Marcin Kendziera" w:date="2021-10-27T09:01:00Z">
        <w:r w:rsidR="00B55773" w:rsidRPr="00FF3753" w:rsidDel="00FF3753">
          <w:rPr>
            <w:rFonts w:cstheme="minorHAnsi"/>
            <w:sz w:val="24"/>
            <w:szCs w:val="24"/>
            <w:rPrChange w:id="55" w:author="Marcin Kendziera" w:date="2021-10-27T09:01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… </w:delText>
        </w:r>
      </w:del>
      <w:ins w:id="56" w:author="Marcin Kendziera" w:date="2021-10-27T09:01:00Z">
        <w:r w:rsidR="00FF3753">
          <w:rPr>
            <w:rFonts w:cstheme="minorHAnsi"/>
            <w:sz w:val="24"/>
            <w:szCs w:val="24"/>
          </w:rPr>
          <w:t>27</w:t>
        </w:r>
      </w:ins>
      <w:r w:rsidR="001A0FA6" w:rsidRPr="00FF3753">
        <w:rPr>
          <w:rFonts w:cstheme="minorHAnsi"/>
          <w:sz w:val="24"/>
          <w:szCs w:val="24"/>
          <w:rPrChange w:id="57" w:author="Marcin Kendziera" w:date="2021-10-27T09:01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.</w:t>
      </w:r>
      <w:r w:rsidR="00B55773" w:rsidRPr="00FF3753">
        <w:rPr>
          <w:rFonts w:cstheme="minorHAnsi"/>
          <w:sz w:val="24"/>
          <w:szCs w:val="24"/>
          <w:rPrChange w:id="58" w:author="Marcin Kendziera" w:date="2021-10-27T09:01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10</w:t>
      </w:r>
      <w:r w:rsidR="001A0FA6" w:rsidRPr="00FF3753">
        <w:rPr>
          <w:rFonts w:cstheme="minorHAnsi"/>
          <w:sz w:val="24"/>
          <w:szCs w:val="24"/>
          <w:rPrChange w:id="59" w:author="Marcin Kendziera" w:date="2021-10-27T09:01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.2021</w:t>
      </w:r>
      <w:del w:id="60" w:author="Marcin Kendziera" w:date="2021-10-27T09:01:00Z">
        <w:r w:rsidR="001A0FA6" w:rsidRPr="00FF3753" w:rsidDel="00FF3753">
          <w:rPr>
            <w:rFonts w:cstheme="minorHAnsi"/>
            <w:sz w:val="24"/>
            <w:szCs w:val="24"/>
            <w:rPrChange w:id="61" w:author="Marcin Kendziera" w:date="2021-10-27T09:01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 </w:delText>
        </w:r>
      </w:del>
      <w:r w:rsidR="001A0FA6" w:rsidRPr="00FF3753">
        <w:rPr>
          <w:rFonts w:cstheme="minorHAnsi"/>
          <w:sz w:val="24"/>
          <w:szCs w:val="24"/>
          <w:rPrChange w:id="62" w:author="Marcin Kendziera" w:date="2021-10-27T09:01:00Z">
            <w:rPr>
              <w:rFonts w:ascii="Times New Roman" w:hAnsi="Times New Roman" w:cs="Times New Roman"/>
              <w:sz w:val="24"/>
              <w:szCs w:val="24"/>
              <w:highlight w:val="yellow"/>
            </w:rPr>
          </w:rPrChange>
        </w:rPr>
        <w:t>r.</w:t>
      </w:r>
      <w:r w:rsidR="001A0FA6" w:rsidRPr="00FF3753">
        <w:rPr>
          <w:rFonts w:cstheme="minorHAnsi"/>
          <w:sz w:val="24"/>
          <w:szCs w:val="24"/>
          <w:rPrChange w:id="63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do organów współdziałających o zajęcie stanowiska.</w:t>
      </w:r>
      <w:r w:rsidR="00FB5367" w:rsidRPr="00FF3753">
        <w:rPr>
          <w:rFonts w:cstheme="minorHAnsi"/>
          <w:sz w:val="24"/>
          <w:szCs w:val="24"/>
          <w:rPrChange w:id="64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Organami tymi są: </w:t>
      </w:r>
      <w:r w:rsidR="00FB5367" w:rsidRPr="00FF3753">
        <w:rPr>
          <w:rFonts w:cstheme="minorHAnsi"/>
          <w:sz w:val="24"/>
          <w:szCs w:val="24"/>
          <w:rPrChange w:id="65" w:author="Marcin Kendziera" w:date="2021-10-27T09:00:00Z">
            <w:rPr>
              <w:rFonts w:ascii="Times New Roman" w:hAnsi="Times New Roman"/>
              <w:sz w:val="24"/>
              <w:szCs w:val="24"/>
            </w:rPr>
          </w:rPrChange>
        </w:rPr>
        <w:t>Regionalny Dyrektor Ochrony Środowiska w Lublinie, Państwowy Powiatowego Inspektor Sanitarny w Tomaszowie Lub., Państwowe Gospodarstwo Wodne, Wody Polskie - Zarząd Zlewni w Białej Podlaskiej oraz Wójta Gminy Tomaszów Lubelski.</w:t>
      </w:r>
    </w:p>
    <w:p w14:paraId="012A8CCC" w14:textId="77777777" w:rsidR="001A0FA6" w:rsidRPr="00FF3753" w:rsidRDefault="001A0FA6" w:rsidP="001A0FA6">
      <w:pPr>
        <w:pStyle w:val="Akapitzlist"/>
        <w:rPr>
          <w:rFonts w:cstheme="minorHAnsi"/>
          <w:sz w:val="24"/>
          <w:szCs w:val="24"/>
          <w:rPrChange w:id="66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032D6FE6" w14:textId="37364404" w:rsidR="001A0FA6" w:rsidRPr="00FF3753" w:rsidRDefault="001A0FA6" w:rsidP="009115A1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  <w:rPrChange w:id="67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68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Niniejsze postępowanie zostało wszczęte na wniosek: Elektrownia Wiatrowa Kresy I Sp. z o.o. </w:t>
      </w:r>
    </w:p>
    <w:p w14:paraId="37DC29D7" w14:textId="77777777" w:rsidR="001A0FA6" w:rsidRPr="00FF3753" w:rsidRDefault="001A0FA6" w:rsidP="001A0FA6">
      <w:pPr>
        <w:pStyle w:val="Akapitzlist"/>
        <w:rPr>
          <w:rFonts w:cstheme="minorHAnsi"/>
          <w:sz w:val="24"/>
          <w:szCs w:val="24"/>
          <w:rPrChange w:id="69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21FA4258" w14:textId="5ED98A3F" w:rsidR="00357E85" w:rsidRPr="00FF3753" w:rsidRDefault="001F471B" w:rsidP="00002717">
      <w:pPr>
        <w:pStyle w:val="Bezodstpw"/>
        <w:ind w:firstLine="705"/>
        <w:jc w:val="both"/>
        <w:rPr>
          <w:rFonts w:cstheme="minorHAnsi"/>
          <w:b/>
          <w:color w:val="FF0000"/>
          <w:sz w:val="24"/>
          <w:szCs w:val="24"/>
          <w:rPrChange w:id="70" w:author="Marcin Kendziera" w:date="2021-10-27T09:00:00Z">
            <w:rPr>
              <w:rFonts w:ascii="Times New Roman" w:hAnsi="Times New Roman" w:cs="Times New Roman"/>
              <w:b/>
              <w:color w:val="FF0000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7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Zgodnie z art. 79 ust. 1 ustawy z dnia 03 października 2008 roku o udostępnieniu informacji o środowisku i jego ochronie, udziale społeczeństwa w ochronie środowiska oraz o ocenach oddziaływania na środowisko (Dz. U. z 2021 r., poz. 247</w:t>
      </w:r>
      <w:r w:rsidRPr="00FF3753">
        <w:rPr>
          <w:rFonts w:cstheme="minorHAnsi"/>
          <w:b/>
          <w:sz w:val="24"/>
          <w:szCs w:val="24"/>
          <w:rPrChange w:id="72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>)</w:t>
      </w:r>
      <w:r w:rsidR="0050589B" w:rsidRPr="00FF3753">
        <w:rPr>
          <w:rFonts w:cstheme="minorHAnsi"/>
          <w:b/>
          <w:sz w:val="24"/>
          <w:szCs w:val="24"/>
          <w:rPrChange w:id="73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niniejsze postępowanie prowadzone jest z udziałem społeczeństwa.</w:t>
      </w:r>
      <w:r w:rsidRPr="00FF3753">
        <w:rPr>
          <w:rFonts w:cstheme="minorHAnsi"/>
          <w:b/>
          <w:sz w:val="24"/>
          <w:szCs w:val="24"/>
          <w:rPrChange w:id="74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</w:t>
      </w:r>
    </w:p>
    <w:p w14:paraId="20BC9ADE" w14:textId="77777777" w:rsidR="0050589B" w:rsidRPr="00FF3753" w:rsidRDefault="0050589B" w:rsidP="001F471B">
      <w:pPr>
        <w:pStyle w:val="Bezodstpw"/>
        <w:jc w:val="both"/>
        <w:rPr>
          <w:rFonts w:cstheme="minorHAnsi"/>
          <w:b/>
          <w:sz w:val="24"/>
          <w:szCs w:val="24"/>
          <w:rPrChange w:id="75" w:author="Marcin Kendziera" w:date="2021-10-27T09:00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7E8DF4B0" w14:textId="325DDFD8" w:rsidR="0050589B" w:rsidRPr="00FF3753" w:rsidRDefault="00B55773" w:rsidP="0050589B">
      <w:pPr>
        <w:pStyle w:val="Bezodstpw"/>
        <w:ind w:firstLine="705"/>
        <w:jc w:val="both"/>
        <w:rPr>
          <w:rFonts w:cstheme="minorHAnsi"/>
          <w:sz w:val="24"/>
          <w:szCs w:val="24"/>
          <w:rPrChange w:id="76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77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Wójt Gminy Jarczów</w:t>
      </w:r>
      <w:r w:rsidR="0050589B" w:rsidRPr="00FF3753">
        <w:rPr>
          <w:rFonts w:cstheme="minorHAnsi"/>
          <w:sz w:val="24"/>
          <w:szCs w:val="24"/>
          <w:rPrChange w:id="78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jest organem właściwym do wydania decyzji o środowiskowych uwarunkowaniach dla przedmiotowego postępowania.</w:t>
      </w:r>
    </w:p>
    <w:p w14:paraId="6C0EC0A2" w14:textId="77777777" w:rsidR="00FA7774" w:rsidRPr="00FF3753" w:rsidRDefault="00FA7774" w:rsidP="0050589B">
      <w:pPr>
        <w:pStyle w:val="Bezodstpw"/>
        <w:ind w:firstLine="705"/>
        <w:jc w:val="both"/>
        <w:rPr>
          <w:rFonts w:cstheme="minorHAnsi"/>
          <w:sz w:val="24"/>
          <w:szCs w:val="24"/>
          <w:rPrChange w:id="79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B483FFF" w14:textId="77777777" w:rsidR="00421EED" w:rsidRPr="00FF3753" w:rsidRDefault="00421EED" w:rsidP="0050589B">
      <w:pPr>
        <w:pStyle w:val="Bezodstpw"/>
        <w:ind w:firstLine="705"/>
        <w:jc w:val="both"/>
        <w:rPr>
          <w:rFonts w:cstheme="minorHAnsi"/>
          <w:sz w:val="24"/>
          <w:szCs w:val="24"/>
          <w:rPrChange w:id="80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1460B8F" w14:textId="7FBEF19E" w:rsidR="001A0FA6" w:rsidRPr="00FF3753" w:rsidRDefault="00421EED" w:rsidP="001A0FA6">
      <w:pPr>
        <w:pStyle w:val="Bezodstpw"/>
        <w:jc w:val="both"/>
        <w:rPr>
          <w:rFonts w:cstheme="minorHAnsi"/>
          <w:sz w:val="24"/>
          <w:szCs w:val="24"/>
          <w:rPrChange w:id="81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F3753">
        <w:rPr>
          <w:rFonts w:cstheme="minorHAnsi"/>
          <w:sz w:val="24"/>
          <w:szCs w:val="24"/>
          <w:rPrChange w:id="82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  <w:t>Niniejsze zawiadomienie zostaje zamieszczone na:</w:t>
      </w:r>
    </w:p>
    <w:p w14:paraId="5EC24777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83" w:author="Marcin Kendziera" w:date="2021-10-27T10:20:00Z"/>
          <w:rFonts w:eastAsia="Times New Roman" w:cstheme="minorHAnsi"/>
          <w:sz w:val="24"/>
          <w:szCs w:val="24"/>
          <w:lang w:eastAsia="ar-SA"/>
        </w:rPr>
      </w:pPr>
      <w:ins w:id="84" w:author="Marcin Kendziera" w:date="2021-10-27T10:20:00Z">
        <w:r w:rsidRPr="005E3276">
          <w:rPr>
            <w:rFonts w:eastAsia="Calibri" w:cstheme="minorHAnsi"/>
            <w:sz w:val="24"/>
            <w:szCs w:val="24"/>
            <w:lang w:eastAsia="pl-PL"/>
          </w:rPr>
          <w:t xml:space="preserve">- </w:t>
        </w:r>
        <w:r w:rsidRPr="005E3276">
          <w:rPr>
            <w:rFonts w:eastAsia="Times New Roman" w:cstheme="minorHAnsi"/>
            <w:sz w:val="24"/>
            <w:szCs w:val="24"/>
            <w:lang w:eastAsia="ar-SA"/>
          </w:rPr>
          <w:t>tablicy ogłoszeń Urzędu Gminy w Jarczowie</w:t>
        </w:r>
      </w:ins>
    </w:p>
    <w:p w14:paraId="5E3C8B74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85" w:author="Marcin Kendziera" w:date="2021-10-27T10:20:00Z"/>
          <w:rFonts w:eastAsia="Times New Roman" w:cstheme="minorHAnsi"/>
          <w:sz w:val="24"/>
          <w:szCs w:val="24"/>
        </w:rPr>
      </w:pPr>
      <w:ins w:id="86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tablicach ogłoszeń sołectw w gminie Jarczów: Przewłoka, Nedeżów, Wierszczyca, Sowiniec, Gródek, Gródek - Kolonia, Łubcze, Nowy Przeorsk,</w:t>
        </w:r>
      </w:ins>
    </w:p>
    <w:p w14:paraId="53BEB835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87" w:author="Marcin Kendziera" w:date="2021-10-27T10:20:00Z"/>
          <w:rFonts w:eastAsia="Times New Roman" w:cstheme="minorHAnsi"/>
          <w:sz w:val="24"/>
          <w:szCs w:val="24"/>
        </w:rPr>
      </w:pPr>
      <w:ins w:id="88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stronie Biuletynu Informacji Publicznej Urzędu Gminy Tomaszów Lubelski,</w:t>
        </w:r>
      </w:ins>
    </w:p>
    <w:p w14:paraId="56ADA5A4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89" w:author="Marcin Kendziera" w:date="2021-10-27T10:20:00Z"/>
          <w:rFonts w:eastAsia="Times New Roman" w:cstheme="minorHAnsi"/>
          <w:sz w:val="24"/>
          <w:szCs w:val="24"/>
        </w:rPr>
      </w:pPr>
      <w:ins w:id="90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tablicy ogłoszeń Urzędu Gminy Tomaszów Lubelski,</w:t>
        </w:r>
      </w:ins>
    </w:p>
    <w:p w14:paraId="5EB85CFE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91" w:author="Marcin Kendziera" w:date="2021-10-27T10:20:00Z"/>
          <w:rFonts w:eastAsia="Times New Roman" w:cstheme="minorHAnsi"/>
          <w:sz w:val="24"/>
          <w:szCs w:val="24"/>
          <w:lang w:eastAsia="ar-SA"/>
        </w:rPr>
      </w:pPr>
      <w:ins w:id="92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tablicach ogłoszeń w sołectwach Chorążanka, Majdan Górny, Ruda Wołoska, Przeorsk w gminie Tomaszów Lubelski,</w:t>
        </w:r>
      </w:ins>
    </w:p>
    <w:p w14:paraId="61D46300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93" w:author="Marcin Kendziera" w:date="2021-10-27T10:20:00Z"/>
          <w:rFonts w:eastAsia="Times New Roman" w:cstheme="minorHAnsi"/>
          <w:sz w:val="24"/>
          <w:szCs w:val="24"/>
          <w:lang w:eastAsia="ar-SA"/>
        </w:rPr>
      </w:pPr>
      <w:ins w:id="94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 tablicy ogłoszeń Urzędu Gminy Łaszczów,</w:t>
        </w:r>
      </w:ins>
    </w:p>
    <w:p w14:paraId="2BE6D1F7" w14:textId="77777777" w:rsidR="005E3276" w:rsidRPr="005E3276" w:rsidRDefault="005E3276" w:rsidP="005E3276">
      <w:pPr>
        <w:suppressAutoHyphens/>
        <w:spacing w:after="0" w:line="240" w:lineRule="auto"/>
        <w:jc w:val="both"/>
        <w:rPr>
          <w:ins w:id="95" w:author="Marcin Kendziera" w:date="2021-10-27T10:20:00Z"/>
          <w:rFonts w:eastAsia="Times New Roman" w:cstheme="minorHAnsi"/>
          <w:sz w:val="24"/>
          <w:szCs w:val="24"/>
          <w:lang w:eastAsia="ar-SA"/>
        </w:rPr>
      </w:pPr>
      <w:ins w:id="96" w:author="Marcin Kendziera" w:date="2021-10-27T10:20:00Z">
        <w:r w:rsidRPr="005E3276">
          <w:rPr>
            <w:rFonts w:eastAsia="Times New Roman" w:cstheme="minorHAnsi"/>
            <w:sz w:val="24"/>
            <w:szCs w:val="24"/>
            <w:lang w:eastAsia="ar-SA"/>
          </w:rPr>
          <w:t>- stronie internetowej Biuletynu Informacji Publicznej Urzędu Gminy Łaszczów, tablicy ogłoszeń sołectwa Podlodów w gminie Łaszczów.</w:t>
        </w:r>
      </w:ins>
    </w:p>
    <w:p w14:paraId="053BD878" w14:textId="2529F429" w:rsidR="00E50F8C" w:rsidRPr="00FF3753" w:rsidDel="005E3276" w:rsidRDefault="00E50F8C" w:rsidP="00E50F8C">
      <w:pPr>
        <w:spacing w:after="0" w:line="276" w:lineRule="auto"/>
        <w:jc w:val="both"/>
        <w:rPr>
          <w:del w:id="97" w:author="Marcin Kendziera" w:date="2021-10-27T10:19:00Z"/>
          <w:rFonts w:eastAsia="Calibri" w:cstheme="minorHAnsi"/>
          <w:sz w:val="24"/>
          <w:szCs w:val="24"/>
          <w:lang w:eastAsia="pl-PL"/>
          <w:rPrChange w:id="98" w:author="Marcin Kendziera" w:date="2021-10-27T09:01:00Z">
            <w:rPr>
              <w:del w:id="99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00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01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rPrChange>
          </w:rPr>
          <w:delText>-</w:delText>
        </w:r>
        <w:r w:rsidR="007C475B" w:rsidRPr="00FF3753" w:rsidDel="005E3276">
          <w:rPr>
            <w:rFonts w:eastAsia="Calibri" w:cstheme="minorHAnsi"/>
            <w:sz w:val="24"/>
            <w:szCs w:val="24"/>
            <w:lang w:eastAsia="pl-PL"/>
            <w:rPrChange w:id="102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rPrChange>
          </w:rPr>
          <w:delText xml:space="preserve"> 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03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tablicy ogłoszeń Urzędu </w:delText>
        </w:r>
        <w:r w:rsidR="00B55773" w:rsidRPr="00FF3753" w:rsidDel="005E3276">
          <w:rPr>
            <w:rFonts w:eastAsia="Calibri" w:cstheme="minorHAnsi"/>
            <w:sz w:val="24"/>
            <w:szCs w:val="24"/>
            <w:lang w:eastAsia="pl-PL"/>
            <w:rPrChange w:id="104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Gminy 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05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w </w:delText>
        </w:r>
        <w:r w:rsidR="00B55773" w:rsidRPr="00FF3753" w:rsidDel="005E3276">
          <w:rPr>
            <w:rFonts w:eastAsia="Calibri" w:cstheme="minorHAnsi"/>
            <w:sz w:val="24"/>
            <w:szCs w:val="24"/>
            <w:lang w:eastAsia="pl-PL"/>
            <w:rPrChange w:id="106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Jarczowie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07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,</w:delText>
        </w:r>
      </w:del>
    </w:p>
    <w:p w14:paraId="61762155" w14:textId="0FDEF02C" w:rsidR="007C475B" w:rsidRPr="00FF3753" w:rsidDel="005E3276" w:rsidRDefault="007C475B" w:rsidP="00E50F8C">
      <w:pPr>
        <w:spacing w:after="0" w:line="276" w:lineRule="auto"/>
        <w:jc w:val="both"/>
        <w:rPr>
          <w:del w:id="108" w:author="Marcin Kendziera" w:date="2021-10-27T10:19:00Z"/>
          <w:rFonts w:eastAsia="Calibri" w:cstheme="minorHAnsi"/>
          <w:sz w:val="24"/>
          <w:szCs w:val="24"/>
          <w:lang w:eastAsia="pl-PL"/>
          <w:rPrChange w:id="109" w:author="Marcin Kendziera" w:date="2021-10-27T09:01:00Z">
            <w:rPr>
              <w:del w:id="110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11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12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- tablicy ogłoszeń </w:delText>
        </w:r>
        <w:r w:rsidR="007145E3" w:rsidRPr="00FF3753" w:rsidDel="005E3276">
          <w:rPr>
            <w:rFonts w:eastAsia="Calibri" w:cstheme="minorHAnsi"/>
            <w:sz w:val="24"/>
            <w:szCs w:val="24"/>
            <w:lang w:eastAsia="pl-PL"/>
            <w:rPrChange w:id="113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Ur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14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zędu Gminy Tomaszów Lubelski </w:delText>
        </w:r>
      </w:del>
    </w:p>
    <w:p w14:paraId="63EC178F" w14:textId="2EE287BB" w:rsidR="00E50F8C" w:rsidRPr="00FF3753" w:rsidDel="005E3276" w:rsidRDefault="00E50F8C" w:rsidP="00E50F8C">
      <w:pPr>
        <w:spacing w:after="0" w:line="276" w:lineRule="auto"/>
        <w:jc w:val="both"/>
        <w:rPr>
          <w:del w:id="115" w:author="Marcin Kendziera" w:date="2021-10-27T10:19:00Z"/>
          <w:rFonts w:eastAsia="Calibri" w:cstheme="minorHAnsi"/>
          <w:sz w:val="24"/>
          <w:szCs w:val="24"/>
          <w:lang w:eastAsia="pl-PL"/>
          <w:rPrChange w:id="116" w:author="Marcin Kendziera" w:date="2021-10-27T09:01:00Z">
            <w:rPr>
              <w:del w:id="117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18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19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- stronie internetowej Biuletynu Informacji Publicznej Urzędu </w:delText>
        </w:r>
        <w:r w:rsidR="007C475B" w:rsidRPr="00FF3753" w:rsidDel="005E3276">
          <w:rPr>
            <w:rFonts w:eastAsia="Calibri" w:cstheme="minorHAnsi"/>
            <w:sz w:val="24"/>
            <w:szCs w:val="24"/>
            <w:lang w:eastAsia="pl-PL"/>
            <w:rPrChange w:id="120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Gminy </w:delText>
        </w:r>
        <w:r w:rsidR="007145E3" w:rsidRPr="00FF3753" w:rsidDel="005E3276">
          <w:rPr>
            <w:rFonts w:eastAsia="Calibri" w:cstheme="minorHAnsi"/>
            <w:sz w:val="24"/>
            <w:szCs w:val="24"/>
            <w:lang w:eastAsia="pl-PL"/>
            <w:rPrChange w:id="121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Jarczów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22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,</w:delText>
        </w:r>
      </w:del>
    </w:p>
    <w:p w14:paraId="7350A9FB" w14:textId="63C89EE0" w:rsidR="00E50F8C" w:rsidRPr="00FF3753" w:rsidDel="005E3276" w:rsidRDefault="00E50F8C" w:rsidP="00E50F8C">
      <w:pPr>
        <w:spacing w:after="0" w:line="276" w:lineRule="auto"/>
        <w:jc w:val="both"/>
        <w:rPr>
          <w:del w:id="123" w:author="Marcin Kendziera" w:date="2021-10-27T10:19:00Z"/>
          <w:rFonts w:eastAsia="Calibri" w:cstheme="minorHAnsi"/>
          <w:sz w:val="24"/>
          <w:szCs w:val="24"/>
          <w:lang w:eastAsia="pl-PL"/>
          <w:rPrChange w:id="124" w:author="Marcin Kendziera" w:date="2021-10-27T09:01:00Z">
            <w:rPr>
              <w:del w:id="125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26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27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- tablicach ogłoszeń sołectw w gminie</w:delText>
        </w:r>
        <w:r w:rsidR="007C475B" w:rsidRPr="00FF3753" w:rsidDel="005E3276">
          <w:rPr>
            <w:rFonts w:eastAsia="Calibri" w:cstheme="minorHAnsi"/>
            <w:sz w:val="24"/>
            <w:szCs w:val="24"/>
            <w:lang w:eastAsia="pl-PL"/>
            <w:rPrChange w:id="128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 Jarczów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29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: </w:delText>
        </w:r>
        <w:r w:rsidR="007145E3" w:rsidRPr="00FF3753" w:rsidDel="005E3276">
          <w:rPr>
            <w:rFonts w:eastAsia="Calibri" w:cstheme="minorHAnsi"/>
            <w:sz w:val="24"/>
            <w:szCs w:val="24"/>
            <w:lang w:eastAsia="pl-PL"/>
            <w:rPrChange w:id="130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….</w:delText>
        </w:r>
      </w:del>
    </w:p>
    <w:p w14:paraId="1D134E00" w14:textId="38A45E22" w:rsidR="007145E3" w:rsidRPr="00FF3753" w:rsidDel="005E3276" w:rsidRDefault="007145E3" w:rsidP="00E50F8C">
      <w:pPr>
        <w:spacing w:after="0" w:line="276" w:lineRule="auto"/>
        <w:jc w:val="both"/>
        <w:rPr>
          <w:del w:id="131" w:author="Marcin Kendziera" w:date="2021-10-27T10:19:00Z"/>
          <w:rFonts w:eastAsia="Calibri" w:cstheme="minorHAnsi"/>
          <w:sz w:val="24"/>
          <w:szCs w:val="24"/>
          <w:lang w:eastAsia="pl-PL"/>
          <w:rPrChange w:id="132" w:author="Marcin Kendziera" w:date="2021-10-27T09:01:00Z">
            <w:rPr>
              <w:del w:id="133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34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35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- stronie internetowej Biuletynu Informacji Publicznej Urzędu Gminy Tomaszów Lubelski,</w:delText>
        </w:r>
      </w:del>
    </w:p>
    <w:p w14:paraId="39A8F02D" w14:textId="5DC5C8AF" w:rsidR="007145E3" w:rsidRPr="00FF3753" w:rsidDel="005E3276" w:rsidRDefault="007145E3" w:rsidP="00E50F8C">
      <w:pPr>
        <w:spacing w:after="0" w:line="276" w:lineRule="auto"/>
        <w:jc w:val="both"/>
        <w:rPr>
          <w:del w:id="136" w:author="Marcin Kendziera" w:date="2021-10-27T10:19:00Z"/>
          <w:rFonts w:eastAsia="Calibri" w:cstheme="minorHAnsi"/>
          <w:sz w:val="24"/>
          <w:szCs w:val="24"/>
          <w:lang w:eastAsia="pl-PL"/>
          <w:rPrChange w:id="137" w:author="Marcin Kendziera" w:date="2021-10-27T09:01:00Z">
            <w:rPr>
              <w:del w:id="138" w:author="Marcin Kendziera" w:date="2021-10-27T10:19:00Z"/>
              <w:rFonts w:ascii="Times New Roman" w:eastAsia="Calibri" w:hAnsi="Times New Roman" w:cs="Times New Roman"/>
              <w:sz w:val="24"/>
              <w:szCs w:val="24"/>
              <w:lang w:eastAsia="pl-PL"/>
            </w:rPr>
          </w:rPrChange>
        </w:rPr>
      </w:pPr>
      <w:del w:id="139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40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- tablicach ogłoszeń sołectw w gminie Tomaszów Lubelski.</w:delText>
        </w:r>
      </w:del>
    </w:p>
    <w:p w14:paraId="7895E4A3" w14:textId="363A984D" w:rsidR="00E50F8C" w:rsidRPr="00FF3753" w:rsidDel="005E3276" w:rsidRDefault="00E50F8C" w:rsidP="00E50F8C">
      <w:pPr>
        <w:spacing w:after="0" w:line="276" w:lineRule="auto"/>
        <w:jc w:val="both"/>
        <w:rPr>
          <w:del w:id="141" w:author="Marcin Kendziera" w:date="2021-10-27T10:19:00Z"/>
          <w:rFonts w:eastAsia="Calibri" w:cstheme="minorHAnsi"/>
          <w:sz w:val="24"/>
          <w:szCs w:val="24"/>
          <w:lang w:eastAsia="pl-PL"/>
          <w:rPrChange w:id="142" w:author="Marcin Kendziera" w:date="2021-10-27T09:01:00Z">
            <w:rPr>
              <w:del w:id="143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44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45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- tablicy ogłoszeń Urzędu Gminy </w:delText>
        </w:r>
        <w:r w:rsidR="007145E3" w:rsidRPr="00FF3753" w:rsidDel="005E3276">
          <w:rPr>
            <w:rFonts w:eastAsia="Calibri" w:cstheme="minorHAnsi"/>
            <w:sz w:val="24"/>
            <w:szCs w:val="24"/>
            <w:lang w:eastAsia="pl-PL"/>
            <w:rPrChange w:id="146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 xml:space="preserve">… </w:delText>
        </w:r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47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,</w:delText>
        </w:r>
      </w:del>
    </w:p>
    <w:p w14:paraId="6113237A" w14:textId="514C3CB7" w:rsidR="00E50F8C" w:rsidRPr="00FF3753" w:rsidDel="005E3276" w:rsidRDefault="007145E3" w:rsidP="007145E3">
      <w:pPr>
        <w:spacing w:after="0" w:line="276" w:lineRule="auto"/>
        <w:jc w:val="both"/>
        <w:rPr>
          <w:del w:id="148" w:author="Marcin Kendziera" w:date="2021-10-27T10:19:00Z"/>
          <w:rFonts w:eastAsia="Calibri" w:cstheme="minorHAnsi"/>
          <w:sz w:val="24"/>
          <w:szCs w:val="24"/>
          <w:lang w:eastAsia="pl-PL"/>
          <w:rPrChange w:id="149" w:author="Marcin Kendziera" w:date="2021-10-27T09:01:00Z">
            <w:rPr>
              <w:del w:id="150" w:author="Marcin Kendziera" w:date="2021-10-27T10:19:00Z"/>
              <w:rFonts w:ascii="Times New Roman" w:eastAsia="Calibri" w:hAnsi="Times New Roman" w:cs="Times New Roman"/>
              <w:sz w:val="24"/>
              <w:szCs w:val="24"/>
              <w:highlight w:val="yellow"/>
              <w:lang w:eastAsia="pl-PL"/>
            </w:rPr>
          </w:rPrChange>
        </w:rPr>
      </w:pPr>
      <w:del w:id="151" w:author="Marcin Kendziera" w:date="2021-10-27T10:19:00Z">
        <w:r w:rsidRPr="00FF3753" w:rsidDel="005E3276">
          <w:rPr>
            <w:rFonts w:eastAsia="Calibri" w:cstheme="minorHAnsi"/>
            <w:sz w:val="24"/>
            <w:szCs w:val="24"/>
            <w:lang w:eastAsia="pl-PL"/>
            <w:rPrChange w:id="152" w:author="Marcin Kendziera" w:date="2021-10-27T09:01:00Z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pl-PL"/>
              </w:rPr>
            </w:rPrChange>
          </w:rPr>
          <w:delText>- …</w:delText>
        </w:r>
      </w:del>
    </w:p>
    <w:p w14:paraId="0AA4E790" w14:textId="77777777" w:rsidR="00E50F8C" w:rsidRPr="00FF3753" w:rsidRDefault="00E50F8C" w:rsidP="00E50F8C">
      <w:pPr>
        <w:spacing w:after="0" w:line="276" w:lineRule="auto"/>
        <w:jc w:val="both"/>
        <w:rPr>
          <w:rFonts w:eastAsia="Calibri" w:cstheme="minorHAnsi"/>
          <w:sz w:val="24"/>
          <w:szCs w:val="24"/>
          <w:rPrChange w:id="153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01032CB0" w14:textId="77777777" w:rsidR="00E50F8C" w:rsidRPr="00FF3753" w:rsidRDefault="00E50F8C" w:rsidP="00E50F8C">
      <w:pPr>
        <w:spacing w:after="0" w:line="360" w:lineRule="auto"/>
        <w:jc w:val="both"/>
        <w:rPr>
          <w:rFonts w:eastAsia="Calibri" w:cstheme="minorHAnsi"/>
          <w:sz w:val="24"/>
          <w:szCs w:val="24"/>
          <w:rPrChange w:id="154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71D61601" w14:textId="76BAFE91" w:rsidR="00E50F8C" w:rsidRPr="00FF3753" w:rsidDel="005E3276" w:rsidRDefault="00E50F8C" w:rsidP="00E50F8C">
      <w:pPr>
        <w:spacing w:after="0" w:line="360" w:lineRule="auto"/>
        <w:jc w:val="both"/>
        <w:rPr>
          <w:del w:id="155" w:author="Marcin Kendziera" w:date="2021-10-27T10:20:00Z"/>
          <w:rFonts w:eastAsia="Calibri" w:cstheme="minorHAnsi"/>
          <w:sz w:val="24"/>
          <w:szCs w:val="24"/>
          <w:rPrChange w:id="156" w:author="Marcin Kendziera" w:date="2021-10-27T09:00:00Z">
            <w:rPr>
              <w:del w:id="157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7EC5006D" w14:textId="66AE4A42" w:rsidR="00002717" w:rsidRPr="00FF3753" w:rsidDel="005E3276" w:rsidRDefault="00002717" w:rsidP="00E50F8C">
      <w:pPr>
        <w:spacing w:after="0" w:line="360" w:lineRule="auto"/>
        <w:jc w:val="both"/>
        <w:rPr>
          <w:del w:id="158" w:author="Marcin Kendziera" w:date="2021-10-27T10:20:00Z"/>
          <w:rFonts w:eastAsia="Calibri" w:cstheme="minorHAnsi"/>
          <w:sz w:val="24"/>
          <w:szCs w:val="24"/>
          <w:rPrChange w:id="159" w:author="Marcin Kendziera" w:date="2021-10-27T09:00:00Z">
            <w:rPr>
              <w:del w:id="160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4763BF23" w14:textId="58A8708A" w:rsidR="00002717" w:rsidRPr="00FF3753" w:rsidDel="005E3276" w:rsidRDefault="00002717" w:rsidP="00E50F8C">
      <w:pPr>
        <w:spacing w:after="0" w:line="360" w:lineRule="auto"/>
        <w:jc w:val="both"/>
        <w:rPr>
          <w:del w:id="161" w:author="Marcin Kendziera" w:date="2021-10-27T10:20:00Z"/>
          <w:rFonts w:eastAsia="Calibri" w:cstheme="minorHAnsi"/>
          <w:sz w:val="24"/>
          <w:szCs w:val="24"/>
          <w:rPrChange w:id="162" w:author="Marcin Kendziera" w:date="2021-10-27T09:00:00Z">
            <w:rPr>
              <w:del w:id="163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50F23B45" w14:textId="77D8976F" w:rsidR="00002717" w:rsidRPr="00FF3753" w:rsidDel="005E3276" w:rsidRDefault="00002717" w:rsidP="00E50F8C">
      <w:pPr>
        <w:spacing w:after="0" w:line="360" w:lineRule="auto"/>
        <w:jc w:val="both"/>
        <w:rPr>
          <w:del w:id="164" w:author="Marcin Kendziera" w:date="2021-10-27T10:20:00Z"/>
          <w:rFonts w:eastAsia="Calibri" w:cstheme="minorHAnsi"/>
          <w:sz w:val="24"/>
          <w:szCs w:val="24"/>
          <w:rPrChange w:id="165" w:author="Marcin Kendziera" w:date="2021-10-27T09:00:00Z">
            <w:rPr>
              <w:del w:id="166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4B368791" w14:textId="05FBA477" w:rsidR="00002717" w:rsidRPr="00FF3753" w:rsidDel="005E3276" w:rsidRDefault="00002717" w:rsidP="00E50F8C">
      <w:pPr>
        <w:spacing w:after="0" w:line="360" w:lineRule="auto"/>
        <w:jc w:val="both"/>
        <w:rPr>
          <w:del w:id="167" w:author="Marcin Kendziera" w:date="2021-10-27T10:20:00Z"/>
          <w:rFonts w:eastAsia="Calibri" w:cstheme="minorHAnsi"/>
          <w:sz w:val="24"/>
          <w:szCs w:val="24"/>
          <w:rPrChange w:id="168" w:author="Marcin Kendziera" w:date="2021-10-27T09:00:00Z">
            <w:rPr>
              <w:del w:id="169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21E11417" w14:textId="52CC8C4C" w:rsidR="00002717" w:rsidRPr="00FF3753" w:rsidDel="005E3276" w:rsidRDefault="00002717" w:rsidP="00E50F8C">
      <w:pPr>
        <w:spacing w:after="0" w:line="360" w:lineRule="auto"/>
        <w:jc w:val="both"/>
        <w:rPr>
          <w:del w:id="170" w:author="Marcin Kendziera" w:date="2021-10-27T10:20:00Z"/>
          <w:rFonts w:eastAsia="Calibri" w:cstheme="minorHAnsi"/>
          <w:sz w:val="24"/>
          <w:szCs w:val="24"/>
          <w:rPrChange w:id="171" w:author="Marcin Kendziera" w:date="2021-10-27T09:00:00Z">
            <w:rPr>
              <w:del w:id="172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0C2F2690" w14:textId="07E72BD2" w:rsidR="00002717" w:rsidRPr="00FF3753" w:rsidDel="005E3276" w:rsidRDefault="00002717" w:rsidP="00E50F8C">
      <w:pPr>
        <w:spacing w:after="0" w:line="360" w:lineRule="auto"/>
        <w:jc w:val="both"/>
        <w:rPr>
          <w:del w:id="173" w:author="Marcin Kendziera" w:date="2021-10-27T10:20:00Z"/>
          <w:rFonts w:eastAsia="Calibri" w:cstheme="minorHAnsi"/>
          <w:sz w:val="24"/>
          <w:szCs w:val="24"/>
          <w:rPrChange w:id="174" w:author="Marcin Kendziera" w:date="2021-10-27T09:00:00Z">
            <w:rPr>
              <w:del w:id="175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4A88D208" w14:textId="7DEE6654" w:rsidR="00002717" w:rsidRPr="00FF3753" w:rsidDel="005E3276" w:rsidRDefault="00002717" w:rsidP="00E50F8C">
      <w:pPr>
        <w:spacing w:after="0" w:line="360" w:lineRule="auto"/>
        <w:jc w:val="both"/>
        <w:rPr>
          <w:del w:id="176" w:author="Marcin Kendziera" w:date="2021-10-27T10:20:00Z"/>
          <w:rFonts w:eastAsia="Calibri" w:cstheme="minorHAnsi"/>
          <w:sz w:val="24"/>
          <w:szCs w:val="24"/>
          <w:rPrChange w:id="177" w:author="Marcin Kendziera" w:date="2021-10-27T09:00:00Z">
            <w:rPr>
              <w:del w:id="178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3DD89429" w14:textId="38B8B53F" w:rsidR="00002717" w:rsidRPr="00FF3753" w:rsidDel="005E3276" w:rsidRDefault="00002717" w:rsidP="00E50F8C">
      <w:pPr>
        <w:spacing w:after="0" w:line="360" w:lineRule="auto"/>
        <w:jc w:val="both"/>
        <w:rPr>
          <w:del w:id="179" w:author="Marcin Kendziera" w:date="2021-10-27T10:20:00Z"/>
          <w:rFonts w:eastAsia="Calibri" w:cstheme="minorHAnsi"/>
          <w:sz w:val="24"/>
          <w:szCs w:val="24"/>
          <w:rPrChange w:id="180" w:author="Marcin Kendziera" w:date="2021-10-27T09:00:00Z">
            <w:rPr>
              <w:del w:id="181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210E0F40" w14:textId="336BCA2A" w:rsidR="00002717" w:rsidRPr="00FF3753" w:rsidDel="005E3276" w:rsidRDefault="00002717" w:rsidP="00E50F8C">
      <w:pPr>
        <w:spacing w:after="0" w:line="360" w:lineRule="auto"/>
        <w:jc w:val="both"/>
        <w:rPr>
          <w:del w:id="182" w:author="Marcin Kendziera" w:date="2021-10-27T10:20:00Z"/>
          <w:rFonts w:eastAsia="Calibri" w:cstheme="minorHAnsi"/>
          <w:sz w:val="24"/>
          <w:szCs w:val="24"/>
          <w:rPrChange w:id="183" w:author="Marcin Kendziera" w:date="2021-10-27T09:00:00Z">
            <w:rPr>
              <w:del w:id="184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493784C6" w14:textId="71ED7FC3" w:rsidR="00002717" w:rsidRPr="00FF3753" w:rsidDel="005E3276" w:rsidRDefault="00002717" w:rsidP="00E50F8C">
      <w:pPr>
        <w:spacing w:after="0" w:line="360" w:lineRule="auto"/>
        <w:jc w:val="both"/>
        <w:rPr>
          <w:del w:id="185" w:author="Marcin Kendziera" w:date="2021-10-27T10:20:00Z"/>
          <w:rFonts w:eastAsia="Calibri" w:cstheme="minorHAnsi"/>
          <w:sz w:val="24"/>
          <w:szCs w:val="24"/>
          <w:rPrChange w:id="186" w:author="Marcin Kendziera" w:date="2021-10-27T09:00:00Z">
            <w:rPr>
              <w:del w:id="187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3F4B41E4" w14:textId="452BB0F4" w:rsidR="00002717" w:rsidRPr="00FF3753" w:rsidDel="005E3276" w:rsidRDefault="00002717" w:rsidP="00E50F8C">
      <w:pPr>
        <w:spacing w:after="0" w:line="360" w:lineRule="auto"/>
        <w:jc w:val="both"/>
        <w:rPr>
          <w:del w:id="188" w:author="Marcin Kendziera" w:date="2021-10-27T10:20:00Z"/>
          <w:rFonts w:eastAsia="Calibri" w:cstheme="minorHAnsi"/>
          <w:sz w:val="24"/>
          <w:szCs w:val="24"/>
          <w:rPrChange w:id="189" w:author="Marcin Kendziera" w:date="2021-10-27T09:00:00Z">
            <w:rPr>
              <w:del w:id="190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38305469" w14:textId="31231CD5" w:rsidR="00002717" w:rsidRPr="00FF3753" w:rsidDel="005E3276" w:rsidRDefault="00002717" w:rsidP="00E50F8C">
      <w:pPr>
        <w:spacing w:after="0" w:line="360" w:lineRule="auto"/>
        <w:jc w:val="both"/>
        <w:rPr>
          <w:del w:id="191" w:author="Marcin Kendziera" w:date="2021-10-27T10:20:00Z"/>
          <w:rFonts w:eastAsia="Calibri" w:cstheme="minorHAnsi"/>
          <w:sz w:val="24"/>
          <w:szCs w:val="24"/>
          <w:rPrChange w:id="192" w:author="Marcin Kendziera" w:date="2021-10-27T09:00:00Z">
            <w:rPr>
              <w:del w:id="193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2B15E54E" w14:textId="020AB795" w:rsidR="00002717" w:rsidRPr="00FF3753" w:rsidDel="005E3276" w:rsidRDefault="00002717" w:rsidP="00E50F8C">
      <w:pPr>
        <w:spacing w:after="0" w:line="360" w:lineRule="auto"/>
        <w:jc w:val="both"/>
        <w:rPr>
          <w:del w:id="194" w:author="Marcin Kendziera" w:date="2021-10-27T10:20:00Z"/>
          <w:rFonts w:eastAsia="Calibri" w:cstheme="minorHAnsi"/>
          <w:sz w:val="24"/>
          <w:szCs w:val="24"/>
          <w:rPrChange w:id="195" w:author="Marcin Kendziera" w:date="2021-10-27T09:00:00Z">
            <w:rPr>
              <w:del w:id="196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70318539" w14:textId="36D0E175" w:rsidR="00002717" w:rsidRPr="00FF3753" w:rsidDel="005E3276" w:rsidRDefault="00002717" w:rsidP="00E50F8C">
      <w:pPr>
        <w:spacing w:after="0" w:line="360" w:lineRule="auto"/>
        <w:jc w:val="both"/>
        <w:rPr>
          <w:del w:id="197" w:author="Marcin Kendziera" w:date="2021-10-27T10:20:00Z"/>
          <w:rFonts w:eastAsia="Calibri" w:cstheme="minorHAnsi"/>
          <w:sz w:val="24"/>
          <w:szCs w:val="24"/>
          <w:rPrChange w:id="198" w:author="Marcin Kendziera" w:date="2021-10-27T09:00:00Z">
            <w:rPr>
              <w:del w:id="199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066618C1" w14:textId="15D05006" w:rsidR="00002717" w:rsidRPr="00FF3753" w:rsidDel="005E3276" w:rsidRDefault="00002717" w:rsidP="00E50F8C">
      <w:pPr>
        <w:spacing w:after="0" w:line="360" w:lineRule="auto"/>
        <w:jc w:val="both"/>
        <w:rPr>
          <w:del w:id="200" w:author="Marcin Kendziera" w:date="2021-10-27T10:20:00Z"/>
          <w:rFonts w:eastAsia="Calibri" w:cstheme="minorHAnsi"/>
          <w:sz w:val="24"/>
          <w:szCs w:val="24"/>
          <w:rPrChange w:id="201" w:author="Marcin Kendziera" w:date="2021-10-27T09:00:00Z">
            <w:rPr>
              <w:del w:id="202" w:author="Marcin Kendziera" w:date="2021-10-27T10:20:00Z"/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739ABA96" w14:textId="11F5067B" w:rsidR="00002717" w:rsidRPr="00FF3753" w:rsidRDefault="00002717" w:rsidP="00E50F8C">
      <w:pPr>
        <w:spacing w:after="0" w:line="360" w:lineRule="auto"/>
        <w:jc w:val="both"/>
        <w:rPr>
          <w:rFonts w:eastAsia="Calibri" w:cstheme="minorHAnsi"/>
          <w:sz w:val="24"/>
          <w:szCs w:val="24"/>
          <w:rPrChange w:id="203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00064513" w14:textId="77777777" w:rsidR="00002717" w:rsidRPr="00FF3753" w:rsidRDefault="00002717" w:rsidP="00E50F8C">
      <w:pPr>
        <w:spacing w:after="0" w:line="360" w:lineRule="auto"/>
        <w:jc w:val="both"/>
        <w:rPr>
          <w:rFonts w:eastAsia="Calibri" w:cstheme="minorHAnsi"/>
          <w:sz w:val="24"/>
          <w:szCs w:val="24"/>
          <w:rPrChange w:id="204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</w:p>
    <w:p w14:paraId="3D171BCD" w14:textId="77777777" w:rsidR="00E50F8C" w:rsidRPr="00FF3753" w:rsidRDefault="00E50F8C" w:rsidP="00E50F8C">
      <w:pPr>
        <w:spacing w:after="0" w:line="360" w:lineRule="auto"/>
        <w:jc w:val="both"/>
        <w:rPr>
          <w:rFonts w:eastAsia="Calibri" w:cstheme="minorHAnsi"/>
          <w:sz w:val="24"/>
          <w:szCs w:val="24"/>
          <w:rPrChange w:id="205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  <w:r w:rsidRPr="00FF3753">
        <w:rPr>
          <w:rFonts w:eastAsia="Calibri" w:cstheme="minorHAnsi"/>
          <w:sz w:val="24"/>
          <w:szCs w:val="24"/>
          <w:rPrChange w:id="206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>Wywieszono w ......................................... na okres: od dnia ……………….. do dnia ………………</w:t>
      </w:r>
    </w:p>
    <w:p w14:paraId="3A925B05" w14:textId="77777777" w:rsidR="00E50F8C" w:rsidRPr="00FF3753" w:rsidRDefault="00E50F8C" w:rsidP="00E50F8C">
      <w:pPr>
        <w:spacing w:after="0" w:line="360" w:lineRule="auto"/>
        <w:jc w:val="both"/>
        <w:rPr>
          <w:rFonts w:eastAsia="Calibri" w:cstheme="minorHAnsi"/>
          <w:sz w:val="24"/>
          <w:szCs w:val="24"/>
          <w:rPrChange w:id="207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</w:pPr>
      <w:r w:rsidRPr="00FF3753">
        <w:rPr>
          <w:rFonts w:eastAsia="Calibri" w:cstheme="minorHAnsi"/>
          <w:sz w:val="24"/>
          <w:szCs w:val="24"/>
          <w:rPrChange w:id="208" w:author="Marcin Kendziera" w:date="2021-10-27T09:00:00Z">
            <w:rPr>
              <w:rFonts w:ascii="Times New Roman" w:eastAsia="Calibri" w:hAnsi="Times New Roman" w:cs="Times New Roman"/>
              <w:sz w:val="24"/>
              <w:szCs w:val="24"/>
            </w:rPr>
          </w:rPrChange>
        </w:rPr>
        <w:t xml:space="preserve">                                      (miejsce)                                                (data)                          (data)</w:t>
      </w:r>
    </w:p>
    <w:p w14:paraId="655B93A4" w14:textId="77777777" w:rsidR="00E50F8C" w:rsidRPr="00FF3753" w:rsidRDefault="00E50F8C" w:rsidP="001A0FA6">
      <w:pPr>
        <w:pStyle w:val="Bezodstpw"/>
        <w:jc w:val="both"/>
        <w:rPr>
          <w:rFonts w:cstheme="minorHAnsi"/>
          <w:sz w:val="24"/>
          <w:szCs w:val="24"/>
          <w:rPrChange w:id="209" w:author="Marcin Kendziera" w:date="2021-10-27T09:00:00Z">
            <w:rPr>
              <w:rFonts w:ascii="Times New Roman" w:hAnsi="Times New Roman" w:cs="Times New Roman"/>
              <w:sz w:val="24"/>
              <w:szCs w:val="24"/>
            </w:rPr>
          </w:rPrChange>
        </w:rPr>
      </w:pPr>
    </w:p>
    <w:sectPr w:rsidR="00E50F8C" w:rsidRPr="00FF3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969DF"/>
    <w:multiLevelType w:val="hybridMultilevel"/>
    <w:tmpl w:val="0F3A7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F5D6E"/>
    <w:multiLevelType w:val="hybridMultilevel"/>
    <w:tmpl w:val="57C202CE"/>
    <w:lvl w:ilvl="0" w:tplc="72267B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in Kendziera">
    <w15:presenceInfo w15:providerId="Windows Live" w15:userId="f509b7b39d4ed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B77"/>
    <w:rsid w:val="00002717"/>
    <w:rsid w:val="000D7F3C"/>
    <w:rsid w:val="00187B8C"/>
    <w:rsid w:val="001A0FA6"/>
    <w:rsid w:val="001F471B"/>
    <w:rsid w:val="00327AE6"/>
    <w:rsid w:val="00357E85"/>
    <w:rsid w:val="003E0B77"/>
    <w:rsid w:val="00421EED"/>
    <w:rsid w:val="0050589B"/>
    <w:rsid w:val="00507F94"/>
    <w:rsid w:val="005E3276"/>
    <w:rsid w:val="006928F6"/>
    <w:rsid w:val="007145E3"/>
    <w:rsid w:val="007C475B"/>
    <w:rsid w:val="00815306"/>
    <w:rsid w:val="00850491"/>
    <w:rsid w:val="00905E82"/>
    <w:rsid w:val="009115A1"/>
    <w:rsid w:val="00922D86"/>
    <w:rsid w:val="00946C62"/>
    <w:rsid w:val="009A570A"/>
    <w:rsid w:val="00B55773"/>
    <w:rsid w:val="00BB3E5C"/>
    <w:rsid w:val="00CD2C8E"/>
    <w:rsid w:val="00D0543C"/>
    <w:rsid w:val="00E50F8C"/>
    <w:rsid w:val="00F47C35"/>
    <w:rsid w:val="00FA7774"/>
    <w:rsid w:val="00FB5367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31B6"/>
  <w15:chartTrackingRefBased/>
  <w15:docId w15:val="{FE7BF008-05DD-4151-A18F-8CF6B845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7F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3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5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0FA6"/>
    <w:pPr>
      <w:ind w:left="720"/>
      <w:contextualSpacing/>
    </w:pPr>
  </w:style>
  <w:style w:type="paragraph" w:styleId="Poprawka">
    <w:name w:val="Revision"/>
    <w:hidden/>
    <w:uiPriority w:val="99"/>
    <w:semiHidden/>
    <w:rsid w:val="00B557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Kendziera</cp:lastModifiedBy>
  <cp:revision>4</cp:revision>
  <cp:lastPrinted>2021-09-21T09:59:00Z</cp:lastPrinted>
  <dcterms:created xsi:type="dcterms:W3CDTF">2021-10-27T05:55:00Z</dcterms:created>
  <dcterms:modified xsi:type="dcterms:W3CDTF">2021-10-27T08:20:00Z</dcterms:modified>
</cp:coreProperties>
</file>